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018B" w:rsidRPr="0074018B" w:rsidRDefault="0074018B" w:rsidP="0074018B">
      <w:pPr>
        <w:pStyle w:val="PlainText"/>
        <w:jc w:val="center"/>
        <w:rPr>
          <w:rFonts w:cs="Arial"/>
          <w:b/>
          <w:color w:val="auto"/>
          <w:sz w:val="22"/>
          <w:szCs w:val="22"/>
        </w:rPr>
      </w:pPr>
      <w:bookmarkStart w:id="0" w:name="_GoBack"/>
      <w:bookmarkEnd w:id="0"/>
      <w:r w:rsidRPr="0074018B">
        <w:rPr>
          <w:rFonts w:cs="Arial"/>
          <w:b/>
          <w:color w:val="auto"/>
          <w:sz w:val="22"/>
          <w:szCs w:val="22"/>
        </w:rPr>
        <w:t>Information Program</w:t>
      </w:r>
    </w:p>
    <w:p w:rsidR="0074018B" w:rsidRPr="0074018B" w:rsidRDefault="0074018B" w:rsidP="0074018B">
      <w:pPr>
        <w:pStyle w:val="PlainText"/>
        <w:jc w:val="center"/>
        <w:rPr>
          <w:rFonts w:cs="Arial"/>
          <w:b/>
          <w:color w:val="auto"/>
          <w:sz w:val="22"/>
          <w:szCs w:val="22"/>
        </w:rPr>
      </w:pPr>
      <w:r w:rsidRPr="0074018B">
        <w:rPr>
          <w:rFonts w:cs="Arial"/>
          <w:b/>
          <w:color w:val="auto"/>
          <w:sz w:val="22"/>
          <w:szCs w:val="22"/>
        </w:rPr>
        <w:t>Public Access to Publicly Funded Resources</w:t>
      </w:r>
    </w:p>
    <w:p w:rsidR="0074018B" w:rsidRPr="0074018B" w:rsidRDefault="0074018B" w:rsidP="0074018B">
      <w:pPr>
        <w:pStyle w:val="PlainText"/>
        <w:jc w:val="center"/>
        <w:rPr>
          <w:rFonts w:cs="Arial"/>
          <w:b/>
          <w:color w:val="auto"/>
          <w:sz w:val="22"/>
          <w:szCs w:val="22"/>
        </w:rPr>
      </w:pPr>
      <w:r w:rsidRPr="0074018B">
        <w:rPr>
          <w:rFonts w:cs="Arial"/>
          <w:b/>
          <w:color w:val="auto"/>
          <w:sz w:val="22"/>
          <w:szCs w:val="22"/>
        </w:rPr>
        <w:t>Portfolio Review Outcomes Summary</w:t>
      </w:r>
    </w:p>
    <w:p w:rsidR="0074018B" w:rsidRPr="0074018B" w:rsidRDefault="00DB6033" w:rsidP="0074018B">
      <w:pPr>
        <w:pStyle w:val="PlainText"/>
        <w:jc w:val="center"/>
        <w:rPr>
          <w:rFonts w:cs="Arial"/>
          <w:b/>
          <w:color w:val="auto"/>
          <w:sz w:val="22"/>
          <w:szCs w:val="22"/>
        </w:rPr>
      </w:pPr>
      <w:r>
        <w:rPr>
          <w:rFonts w:cs="Arial"/>
          <w:b/>
          <w:color w:val="auto"/>
          <w:sz w:val="22"/>
          <w:szCs w:val="22"/>
        </w:rPr>
        <w:t>June 24, 2014</w:t>
      </w:r>
    </w:p>
    <w:p w:rsidR="0074018B" w:rsidRPr="0074018B" w:rsidRDefault="0074018B" w:rsidP="0074018B">
      <w:pPr>
        <w:pStyle w:val="PlainText"/>
        <w:rPr>
          <w:rFonts w:cs="Arial"/>
          <w:color w:val="auto"/>
          <w:sz w:val="22"/>
          <w:szCs w:val="22"/>
        </w:rPr>
      </w:pPr>
    </w:p>
    <w:p w:rsidR="0074018B" w:rsidRPr="0074018B" w:rsidRDefault="0074018B" w:rsidP="0074018B">
      <w:pPr>
        <w:pStyle w:val="PlainText"/>
        <w:rPr>
          <w:rFonts w:cs="Arial"/>
          <w:color w:val="auto"/>
          <w:sz w:val="22"/>
          <w:szCs w:val="22"/>
        </w:rPr>
      </w:pPr>
      <w:r w:rsidRPr="0074018B">
        <w:rPr>
          <w:rFonts w:cs="Arial"/>
          <w:b/>
          <w:color w:val="auto"/>
          <w:sz w:val="22"/>
          <w:szCs w:val="22"/>
        </w:rPr>
        <w:t>Participants:</w:t>
      </w:r>
      <w:r w:rsidRPr="0074018B">
        <w:rPr>
          <w:rFonts w:cs="Arial"/>
          <w:color w:val="auto"/>
          <w:sz w:val="22"/>
          <w:szCs w:val="22"/>
        </w:rPr>
        <w:t xml:space="preserve">  Chris Stone (moderator), </w:t>
      </w:r>
      <w:proofErr w:type="spellStart"/>
      <w:r w:rsidRPr="0074018B">
        <w:rPr>
          <w:rFonts w:cs="Arial"/>
          <w:color w:val="auto"/>
          <w:sz w:val="22"/>
          <w:szCs w:val="22"/>
        </w:rPr>
        <w:t>Istv</w:t>
      </w:r>
      <w:r w:rsidR="00307580">
        <w:rPr>
          <w:rFonts w:cs="Arial"/>
          <w:color w:val="auto"/>
          <w:sz w:val="22"/>
          <w:szCs w:val="22"/>
        </w:rPr>
        <w:t>á</w:t>
      </w:r>
      <w:r w:rsidRPr="0074018B">
        <w:rPr>
          <w:rFonts w:cs="Arial"/>
          <w:color w:val="auto"/>
          <w:sz w:val="22"/>
          <w:szCs w:val="22"/>
        </w:rPr>
        <w:t>n</w:t>
      </w:r>
      <w:proofErr w:type="spellEnd"/>
      <w:r w:rsidRPr="0074018B">
        <w:rPr>
          <w:rFonts w:cs="Arial"/>
          <w:color w:val="auto"/>
          <w:sz w:val="22"/>
          <w:szCs w:val="22"/>
        </w:rPr>
        <w:t xml:space="preserve"> </w:t>
      </w:r>
      <w:proofErr w:type="spellStart"/>
      <w:r w:rsidRPr="0074018B">
        <w:rPr>
          <w:rFonts w:cs="Arial"/>
          <w:color w:val="auto"/>
          <w:sz w:val="22"/>
          <w:szCs w:val="22"/>
        </w:rPr>
        <w:t>R</w:t>
      </w:r>
      <w:r w:rsidR="00307580">
        <w:rPr>
          <w:rFonts w:cs="Arial"/>
          <w:color w:val="auto"/>
          <w:sz w:val="22"/>
          <w:szCs w:val="22"/>
        </w:rPr>
        <w:t>é</w:t>
      </w:r>
      <w:r w:rsidRPr="0074018B">
        <w:rPr>
          <w:rFonts w:cs="Arial"/>
          <w:color w:val="auto"/>
          <w:sz w:val="22"/>
          <w:szCs w:val="22"/>
        </w:rPr>
        <w:t>v</w:t>
      </w:r>
      <w:proofErr w:type="spellEnd"/>
      <w:r w:rsidRPr="0074018B">
        <w:rPr>
          <w:rFonts w:cs="Arial"/>
          <w:color w:val="auto"/>
          <w:sz w:val="22"/>
          <w:szCs w:val="22"/>
        </w:rPr>
        <w:t xml:space="preserve"> (discussant), Melissa Hagemann (lead staff), Darius Cuplinskas, Hugh McLean, Vera Franz, Hannah Draper, Piroska </w:t>
      </w:r>
      <w:proofErr w:type="spellStart"/>
      <w:r w:rsidRPr="0074018B">
        <w:rPr>
          <w:rFonts w:cs="Arial"/>
          <w:color w:val="auto"/>
          <w:sz w:val="22"/>
          <w:szCs w:val="22"/>
        </w:rPr>
        <w:t>Hugyecz</w:t>
      </w:r>
      <w:proofErr w:type="spellEnd"/>
      <w:r w:rsidRPr="0074018B">
        <w:rPr>
          <w:rFonts w:cs="Arial"/>
          <w:color w:val="auto"/>
          <w:sz w:val="22"/>
          <w:szCs w:val="22"/>
        </w:rPr>
        <w:t xml:space="preserve">, David Knuth, </w:t>
      </w:r>
      <w:proofErr w:type="spellStart"/>
      <w:r w:rsidRPr="0074018B">
        <w:rPr>
          <w:rFonts w:cs="Arial"/>
          <w:color w:val="auto"/>
          <w:sz w:val="22"/>
          <w:szCs w:val="22"/>
        </w:rPr>
        <w:t>Orsi</w:t>
      </w:r>
      <w:proofErr w:type="spellEnd"/>
      <w:r w:rsidRPr="0074018B">
        <w:rPr>
          <w:rFonts w:cs="Arial"/>
          <w:color w:val="auto"/>
          <w:sz w:val="22"/>
          <w:szCs w:val="22"/>
        </w:rPr>
        <w:t xml:space="preserve"> Cseh, Martha Loerke, Laura Guzman, Elizabeth Eagen, Daphne Panayotatos, Krizna Gomez</w:t>
      </w:r>
      <w:r w:rsidR="00CA6D68">
        <w:rPr>
          <w:rFonts w:cs="Arial"/>
          <w:color w:val="auto"/>
          <w:sz w:val="22"/>
          <w:szCs w:val="22"/>
        </w:rPr>
        <w:t xml:space="preserve">. </w:t>
      </w:r>
    </w:p>
    <w:p w:rsidR="0074018B" w:rsidRPr="0074018B" w:rsidRDefault="0074018B" w:rsidP="0074018B">
      <w:pPr>
        <w:pStyle w:val="PlainText"/>
        <w:rPr>
          <w:rFonts w:cs="Arial"/>
          <w:color w:val="auto"/>
          <w:sz w:val="22"/>
          <w:szCs w:val="22"/>
        </w:rPr>
      </w:pPr>
    </w:p>
    <w:p w:rsidR="00A8537E" w:rsidRPr="00A8537E" w:rsidRDefault="00A8537E" w:rsidP="0074018B">
      <w:pPr>
        <w:pStyle w:val="PlainText"/>
        <w:rPr>
          <w:rFonts w:cs="Arial"/>
          <w:color w:val="auto"/>
          <w:sz w:val="22"/>
          <w:szCs w:val="22"/>
          <w:u w:val="single"/>
        </w:rPr>
      </w:pPr>
      <w:r w:rsidRPr="00A8537E">
        <w:rPr>
          <w:rFonts w:cs="Arial"/>
          <w:color w:val="auto"/>
          <w:sz w:val="22"/>
          <w:szCs w:val="22"/>
          <w:u w:val="single"/>
        </w:rPr>
        <w:t>Introduction</w:t>
      </w:r>
    </w:p>
    <w:p w:rsidR="008C6FE7" w:rsidRPr="008C6FE7" w:rsidRDefault="008C6FE7" w:rsidP="008C6FE7">
      <w:pPr>
        <w:pStyle w:val="PlainText"/>
        <w:rPr>
          <w:color w:val="auto"/>
          <w:sz w:val="22"/>
          <w:szCs w:val="22"/>
        </w:rPr>
      </w:pPr>
      <w:r>
        <w:rPr>
          <w:color w:val="auto"/>
          <w:sz w:val="22"/>
          <w:szCs w:val="22"/>
        </w:rPr>
        <w:t>Melissa Hagemann introduced the Information Program’s work to advocate for public access to publicly funded research and educational materials which has focused on seeding and strengthening the Open Access to Research and Open Educational Resources movements.  This body of work falls within the Information Program’s Access to Knowledge field. Through the process of the review, Hagemann observed that OSF has supported a top-down approach of advocating for policies at the national and institutional levels which require researchers to make their works openly available</w:t>
      </w:r>
      <w:r>
        <w:rPr>
          <w:sz w:val="22"/>
          <w:szCs w:val="22"/>
        </w:rPr>
        <w:t xml:space="preserve">. </w:t>
      </w:r>
      <w:r w:rsidRPr="008C6FE7">
        <w:rPr>
          <w:color w:val="auto"/>
          <w:sz w:val="22"/>
          <w:szCs w:val="22"/>
        </w:rPr>
        <w:t xml:space="preserve">The </w:t>
      </w:r>
      <w:r w:rsidR="00566CF2">
        <w:rPr>
          <w:color w:val="auto"/>
          <w:sz w:val="22"/>
          <w:szCs w:val="22"/>
        </w:rPr>
        <w:t>discussion</w:t>
      </w:r>
      <w:r w:rsidRPr="008C6FE7">
        <w:rPr>
          <w:color w:val="auto"/>
          <w:sz w:val="22"/>
          <w:szCs w:val="22"/>
        </w:rPr>
        <w:t xml:space="preserve"> explored, among other</w:t>
      </w:r>
      <w:r w:rsidR="002439F5">
        <w:rPr>
          <w:color w:val="auto"/>
          <w:sz w:val="22"/>
          <w:szCs w:val="22"/>
        </w:rPr>
        <w:t xml:space="preserve"> topics</w:t>
      </w:r>
      <w:r w:rsidRPr="008C6FE7">
        <w:rPr>
          <w:color w:val="auto"/>
          <w:sz w:val="22"/>
          <w:szCs w:val="22"/>
        </w:rPr>
        <w:t xml:space="preserve">, whether </w:t>
      </w:r>
      <w:r w:rsidR="002439F5">
        <w:rPr>
          <w:color w:val="auto"/>
          <w:sz w:val="22"/>
          <w:szCs w:val="22"/>
        </w:rPr>
        <w:t xml:space="preserve">the </w:t>
      </w:r>
      <w:r w:rsidRPr="008C6FE7">
        <w:rPr>
          <w:color w:val="auto"/>
          <w:sz w:val="22"/>
          <w:szCs w:val="22"/>
        </w:rPr>
        <w:t xml:space="preserve">Program </w:t>
      </w:r>
      <w:r w:rsidR="002439F5">
        <w:rPr>
          <w:color w:val="auto"/>
          <w:sz w:val="22"/>
          <w:szCs w:val="22"/>
        </w:rPr>
        <w:t>should</w:t>
      </w:r>
      <w:r w:rsidRPr="008C6FE7">
        <w:rPr>
          <w:color w:val="auto"/>
          <w:sz w:val="22"/>
          <w:szCs w:val="22"/>
        </w:rPr>
        <w:t xml:space="preserve"> complement its chosen strategy with a bottom-up approach of working with the community to create incentives for researchers to share their articles through Open Access.</w:t>
      </w:r>
    </w:p>
    <w:p w:rsidR="00E322CD" w:rsidRDefault="00E322CD" w:rsidP="0074018B">
      <w:pPr>
        <w:pStyle w:val="PlainText"/>
        <w:rPr>
          <w:rFonts w:cs="Arial"/>
          <w:color w:val="auto"/>
          <w:sz w:val="22"/>
          <w:szCs w:val="22"/>
        </w:rPr>
      </w:pPr>
    </w:p>
    <w:p w:rsidR="00A8537E" w:rsidRPr="00A8537E" w:rsidRDefault="00A8537E" w:rsidP="0074018B">
      <w:pPr>
        <w:pStyle w:val="PlainText"/>
        <w:rPr>
          <w:rFonts w:cs="Arial"/>
          <w:color w:val="auto"/>
          <w:sz w:val="22"/>
          <w:szCs w:val="22"/>
          <w:u w:val="single"/>
        </w:rPr>
      </w:pPr>
      <w:r w:rsidRPr="00A8537E">
        <w:rPr>
          <w:rFonts w:cs="Arial"/>
          <w:color w:val="auto"/>
          <w:sz w:val="22"/>
          <w:szCs w:val="22"/>
          <w:u w:val="single"/>
        </w:rPr>
        <w:t>Background</w:t>
      </w:r>
    </w:p>
    <w:p w:rsidR="0074018B" w:rsidRDefault="00307580" w:rsidP="0074018B">
      <w:pPr>
        <w:pStyle w:val="PlainText"/>
        <w:rPr>
          <w:rFonts w:cs="Arial"/>
          <w:color w:val="auto"/>
          <w:sz w:val="22"/>
          <w:szCs w:val="22"/>
        </w:rPr>
      </w:pPr>
      <w:proofErr w:type="spellStart"/>
      <w:r w:rsidRPr="0074018B">
        <w:rPr>
          <w:rFonts w:cs="Arial"/>
          <w:color w:val="auto"/>
          <w:sz w:val="22"/>
          <w:szCs w:val="22"/>
        </w:rPr>
        <w:t>Istv</w:t>
      </w:r>
      <w:r>
        <w:rPr>
          <w:rFonts w:cs="Arial"/>
          <w:color w:val="auto"/>
          <w:sz w:val="22"/>
          <w:szCs w:val="22"/>
        </w:rPr>
        <w:t>á</w:t>
      </w:r>
      <w:r w:rsidRPr="0074018B">
        <w:rPr>
          <w:rFonts w:cs="Arial"/>
          <w:color w:val="auto"/>
          <w:sz w:val="22"/>
          <w:szCs w:val="22"/>
        </w:rPr>
        <w:t>n</w:t>
      </w:r>
      <w:proofErr w:type="spellEnd"/>
      <w:r w:rsidRPr="0074018B">
        <w:rPr>
          <w:rFonts w:cs="Arial"/>
          <w:color w:val="auto"/>
          <w:sz w:val="22"/>
          <w:szCs w:val="22"/>
        </w:rPr>
        <w:t xml:space="preserve"> </w:t>
      </w:r>
      <w:proofErr w:type="spellStart"/>
      <w:r w:rsidRPr="0074018B">
        <w:rPr>
          <w:rFonts w:cs="Arial"/>
          <w:color w:val="auto"/>
          <w:sz w:val="22"/>
          <w:szCs w:val="22"/>
        </w:rPr>
        <w:t>R</w:t>
      </w:r>
      <w:r>
        <w:rPr>
          <w:rFonts w:cs="Arial"/>
          <w:color w:val="auto"/>
          <w:sz w:val="22"/>
          <w:szCs w:val="22"/>
        </w:rPr>
        <w:t>é</w:t>
      </w:r>
      <w:r w:rsidRPr="0074018B">
        <w:rPr>
          <w:rFonts w:cs="Arial"/>
          <w:color w:val="auto"/>
          <w:sz w:val="22"/>
          <w:szCs w:val="22"/>
        </w:rPr>
        <w:t>v</w:t>
      </w:r>
      <w:proofErr w:type="spellEnd"/>
      <w:r w:rsidRPr="0074018B">
        <w:rPr>
          <w:rFonts w:cs="Arial"/>
          <w:color w:val="auto"/>
          <w:sz w:val="22"/>
          <w:szCs w:val="22"/>
        </w:rPr>
        <w:t xml:space="preserve"> </w:t>
      </w:r>
      <w:r w:rsidR="0074018B">
        <w:rPr>
          <w:rFonts w:cs="Arial"/>
          <w:color w:val="auto"/>
          <w:sz w:val="22"/>
          <w:szCs w:val="22"/>
        </w:rPr>
        <w:t xml:space="preserve">suggested it would be instructive to review how OSF </w:t>
      </w:r>
      <w:r w:rsidR="001050DE">
        <w:rPr>
          <w:rFonts w:cs="Arial"/>
          <w:color w:val="auto"/>
          <w:sz w:val="22"/>
          <w:szCs w:val="22"/>
        </w:rPr>
        <w:t>entered this field. In 2000, the I</w:t>
      </w:r>
      <w:r w:rsidR="008F1EA3">
        <w:rPr>
          <w:rFonts w:cs="Arial"/>
          <w:color w:val="auto"/>
          <w:sz w:val="22"/>
          <w:szCs w:val="22"/>
        </w:rPr>
        <w:t xml:space="preserve">nformation Program explored how best to provide </w:t>
      </w:r>
      <w:r w:rsidR="00FA663F">
        <w:rPr>
          <w:rFonts w:cs="Arial"/>
          <w:color w:val="auto"/>
          <w:sz w:val="22"/>
          <w:szCs w:val="22"/>
        </w:rPr>
        <w:t xml:space="preserve">online </w:t>
      </w:r>
      <w:r w:rsidR="008F1EA3">
        <w:rPr>
          <w:rFonts w:cs="Arial"/>
          <w:color w:val="auto"/>
          <w:sz w:val="22"/>
          <w:szCs w:val="22"/>
        </w:rPr>
        <w:t xml:space="preserve">academic journals to those in the OSF region and was </w:t>
      </w:r>
      <w:r w:rsidR="001050DE">
        <w:rPr>
          <w:rFonts w:cs="Arial"/>
          <w:color w:val="auto"/>
          <w:sz w:val="22"/>
          <w:szCs w:val="22"/>
        </w:rPr>
        <w:t>struck by the contradictions in the scholar</w:t>
      </w:r>
      <w:r w:rsidR="00F97759">
        <w:rPr>
          <w:rFonts w:cs="Arial"/>
          <w:color w:val="auto"/>
          <w:sz w:val="22"/>
          <w:szCs w:val="22"/>
        </w:rPr>
        <w:t>ly publishing system</w:t>
      </w:r>
      <w:r w:rsidR="008F1EA3">
        <w:rPr>
          <w:rFonts w:cs="Arial"/>
          <w:color w:val="auto"/>
          <w:sz w:val="22"/>
          <w:szCs w:val="22"/>
        </w:rPr>
        <w:t xml:space="preserve"> whereby academics write and peer review</w:t>
      </w:r>
      <w:r w:rsidR="001050DE">
        <w:rPr>
          <w:rFonts w:cs="Arial"/>
          <w:color w:val="auto"/>
          <w:sz w:val="22"/>
          <w:szCs w:val="22"/>
        </w:rPr>
        <w:t xml:space="preserve"> articles, while publishers make over 30% profit by o</w:t>
      </w:r>
      <w:r w:rsidR="00A9047F">
        <w:rPr>
          <w:rFonts w:cs="Arial"/>
          <w:color w:val="auto"/>
          <w:sz w:val="22"/>
          <w:szCs w:val="22"/>
        </w:rPr>
        <w:t>rganizing the peer review process</w:t>
      </w:r>
      <w:r w:rsidR="001050DE">
        <w:rPr>
          <w:rFonts w:cs="Arial"/>
          <w:color w:val="auto"/>
          <w:sz w:val="22"/>
          <w:szCs w:val="22"/>
        </w:rPr>
        <w:t xml:space="preserve"> and distributing the content. </w:t>
      </w:r>
      <w:r w:rsidR="006522AA">
        <w:rPr>
          <w:rFonts w:cs="Arial"/>
          <w:color w:val="auto"/>
          <w:sz w:val="22"/>
          <w:szCs w:val="22"/>
        </w:rPr>
        <w:t>The research community tried to organize a boycott of the</w:t>
      </w:r>
      <w:r w:rsidR="008F1EA3">
        <w:rPr>
          <w:rFonts w:cs="Arial"/>
          <w:color w:val="auto"/>
          <w:sz w:val="22"/>
          <w:szCs w:val="22"/>
        </w:rPr>
        <w:t xml:space="preserve"> leading publishers in 2001, and</w:t>
      </w:r>
      <w:r w:rsidR="006522AA">
        <w:rPr>
          <w:rFonts w:cs="Arial"/>
          <w:color w:val="auto"/>
          <w:sz w:val="22"/>
          <w:szCs w:val="22"/>
        </w:rPr>
        <w:t xml:space="preserve"> when this failed, OSF realized that the time was ripe for developing alternatives to the traditional publishing syst</w:t>
      </w:r>
      <w:r w:rsidR="00A9047F">
        <w:rPr>
          <w:rFonts w:cs="Arial"/>
          <w:color w:val="auto"/>
          <w:sz w:val="22"/>
          <w:szCs w:val="22"/>
        </w:rPr>
        <w:t xml:space="preserve">em.  </w:t>
      </w:r>
      <w:proofErr w:type="spellStart"/>
      <w:r w:rsidRPr="0074018B">
        <w:rPr>
          <w:rFonts w:cs="Arial"/>
          <w:color w:val="auto"/>
          <w:sz w:val="22"/>
          <w:szCs w:val="22"/>
        </w:rPr>
        <w:t>R</w:t>
      </w:r>
      <w:r>
        <w:rPr>
          <w:rFonts w:cs="Arial"/>
          <w:color w:val="auto"/>
          <w:sz w:val="22"/>
          <w:szCs w:val="22"/>
        </w:rPr>
        <w:t>é</w:t>
      </w:r>
      <w:r w:rsidRPr="0074018B">
        <w:rPr>
          <w:rFonts w:cs="Arial"/>
          <w:color w:val="auto"/>
          <w:sz w:val="22"/>
          <w:szCs w:val="22"/>
        </w:rPr>
        <w:t>v</w:t>
      </w:r>
      <w:proofErr w:type="spellEnd"/>
      <w:r w:rsidR="008817BD">
        <w:rPr>
          <w:rFonts w:cs="Arial"/>
          <w:color w:val="auto"/>
          <w:sz w:val="22"/>
          <w:szCs w:val="22"/>
        </w:rPr>
        <w:t xml:space="preserve"> emphasized that </w:t>
      </w:r>
      <w:r w:rsidR="006522AA">
        <w:rPr>
          <w:rFonts w:cs="Arial"/>
          <w:color w:val="auto"/>
          <w:sz w:val="22"/>
          <w:szCs w:val="22"/>
        </w:rPr>
        <w:t xml:space="preserve">when we embarked </w:t>
      </w:r>
      <w:r w:rsidR="008F1EA3">
        <w:rPr>
          <w:rFonts w:cs="Arial"/>
          <w:color w:val="auto"/>
          <w:sz w:val="22"/>
          <w:szCs w:val="22"/>
        </w:rPr>
        <w:t>up</w:t>
      </w:r>
      <w:r w:rsidR="006522AA">
        <w:rPr>
          <w:rFonts w:cs="Arial"/>
          <w:color w:val="auto"/>
          <w:sz w:val="22"/>
          <w:szCs w:val="22"/>
        </w:rPr>
        <w:t>on this journey, we did not know what the outcome would be.</w:t>
      </w:r>
    </w:p>
    <w:p w:rsidR="006522AA" w:rsidRDefault="006522AA" w:rsidP="0074018B">
      <w:pPr>
        <w:pStyle w:val="PlainText"/>
        <w:rPr>
          <w:rFonts w:cs="Arial"/>
          <w:color w:val="auto"/>
          <w:sz w:val="22"/>
          <w:szCs w:val="22"/>
        </w:rPr>
      </w:pPr>
    </w:p>
    <w:p w:rsidR="008F0844" w:rsidRPr="008F0844" w:rsidRDefault="008F0844" w:rsidP="0074018B">
      <w:pPr>
        <w:pStyle w:val="PlainText"/>
        <w:rPr>
          <w:rFonts w:cs="Arial"/>
          <w:color w:val="auto"/>
          <w:sz w:val="22"/>
          <w:szCs w:val="22"/>
          <w:u w:val="single"/>
        </w:rPr>
      </w:pPr>
      <w:r>
        <w:rPr>
          <w:rFonts w:cs="Arial"/>
          <w:color w:val="auto"/>
          <w:sz w:val="22"/>
          <w:szCs w:val="22"/>
          <w:u w:val="single"/>
        </w:rPr>
        <w:t>General d</w:t>
      </w:r>
      <w:r w:rsidRPr="008F0844">
        <w:rPr>
          <w:rFonts w:cs="Arial"/>
          <w:color w:val="auto"/>
          <w:sz w:val="22"/>
          <w:szCs w:val="22"/>
          <w:u w:val="single"/>
        </w:rPr>
        <w:t>iscussion</w:t>
      </w:r>
    </w:p>
    <w:p w:rsidR="00797FB2" w:rsidRDefault="006522AA" w:rsidP="0074018B">
      <w:pPr>
        <w:pStyle w:val="PlainText"/>
        <w:rPr>
          <w:rFonts w:cs="Arial"/>
          <w:color w:val="auto"/>
          <w:sz w:val="22"/>
          <w:szCs w:val="22"/>
        </w:rPr>
      </w:pPr>
      <w:r>
        <w:rPr>
          <w:rFonts w:cs="Arial"/>
          <w:color w:val="auto"/>
          <w:sz w:val="22"/>
          <w:szCs w:val="22"/>
        </w:rPr>
        <w:t xml:space="preserve">A common theme which surfaced during the discussion was the driving incentives of Open Access </w:t>
      </w:r>
      <w:r w:rsidR="00C665DA">
        <w:rPr>
          <w:rFonts w:cs="Arial"/>
          <w:color w:val="auto"/>
          <w:sz w:val="22"/>
          <w:szCs w:val="22"/>
        </w:rPr>
        <w:t xml:space="preserve">which </w:t>
      </w:r>
      <w:r>
        <w:rPr>
          <w:rFonts w:cs="Arial"/>
          <w:color w:val="auto"/>
          <w:sz w:val="22"/>
          <w:szCs w:val="22"/>
        </w:rPr>
        <w:t>go against market forces</w:t>
      </w:r>
      <w:r w:rsidR="008F1EA3">
        <w:rPr>
          <w:rFonts w:cs="Arial"/>
          <w:color w:val="auto"/>
          <w:sz w:val="22"/>
          <w:szCs w:val="22"/>
        </w:rPr>
        <w:t>,</w:t>
      </w:r>
      <w:r>
        <w:rPr>
          <w:rFonts w:cs="Arial"/>
          <w:color w:val="auto"/>
          <w:sz w:val="22"/>
          <w:szCs w:val="22"/>
        </w:rPr>
        <w:t xml:space="preserve"> and what the logic was for OSF’s pursuit of a </w:t>
      </w:r>
      <w:r w:rsidR="00A9047F">
        <w:rPr>
          <w:rFonts w:cs="Arial"/>
          <w:color w:val="auto"/>
          <w:sz w:val="22"/>
          <w:szCs w:val="22"/>
        </w:rPr>
        <w:t>strategy</w:t>
      </w:r>
      <w:r w:rsidR="008F1EA3">
        <w:rPr>
          <w:rFonts w:cs="Arial"/>
          <w:color w:val="auto"/>
          <w:sz w:val="22"/>
          <w:szCs w:val="22"/>
        </w:rPr>
        <w:t xml:space="preserve"> which faced such inherent</w:t>
      </w:r>
      <w:r>
        <w:rPr>
          <w:rFonts w:cs="Arial"/>
          <w:color w:val="auto"/>
          <w:sz w:val="22"/>
          <w:szCs w:val="22"/>
        </w:rPr>
        <w:t xml:space="preserve"> challenges. This was coupled with </w:t>
      </w:r>
      <w:r w:rsidR="00C665DA">
        <w:rPr>
          <w:rFonts w:cs="Arial"/>
          <w:color w:val="auto"/>
          <w:sz w:val="22"/>
          <w:szCs w:val="22"/>
        </w:rPr>
        <w:t>the recurring</w:t>
      </w:r>
      <w:r>
        <w:rPr>
          <w:rFonts w:cs="Arial"/>
          <w:color w:val="auto"/>
          <w:sz w:val="22"/>
          <w:szCs w:val="22"/>
        </w:rPr>
        <w:t xml:space="preserve"> question as to why</w:t>
      </w:r>
      <w:r w:rsidR="00CA6D68">
        <w:rPr>
          <w:rFonts w:cs="Arial"/>
          <w:color w:val="auto"/>
          <w:sz w:val="22"/>
          <w:szCs w:val="22"/>
        </w:rPr>
        <w:t xml:space="preserve"> OSF was unable</w:t>
      </w:r>
      <w:r w:rsidR="00AC727E">
        <w:rPr>
          <w:rFonts w:cs="Arial"/>
          <w:color w:val="auto"/>
          <w:sz w:val="22"/>
          <w:szCs w:val="22"/>
        </w:rPr>
        <w:t xml:space="preserve"> to attract other </w:t>
      </w:r>
      <w:r>
        <w:rPr>
          <w:rFonts w:cs="Arial"/>
          <w:color w:val="auto"/>
          <w:sz w:val="22"/>
          <w:szCs w:val="22"/>
        </w:rPr>
        <w:t>funders t</w:t>
      </w:r>
      <w:r w:rsidR="00A9047F">
        <w:rPr>
          <w:rFonts w:cs="Arial"/>
          <w:color w:val="auto"/>
          <w:sz w:val="22"/>
          <w:szCs w:val="22"/>
        </w:rPr>
        <w:t xml:space="preserve">o support Open Access advocacy.  </w:t>
      </w:r>
      <w:r w:rsidR="008817BD">
        <w:rPr>
          <w:rFonts w:cs="Arial"/>
          <w:color w:val="auto"/>
          <w:sz w:val="22"/>
          <w:szCs w:val="22"/>
        </w:rPr>
        <w:t xml:space="preserve"> Hagemann note</w:t>
      </w:r>
      <w:r w:rsidR="00AC727E">
        <w:rPr>
          <w:rFonts w:cs="Arial"/>
          <w:color w:val="auto"/>
          <w:sz w:val="22"/>
          <w:szCs w:val="22"/>
        </w:rPr>
        <w:t>d</w:t>
      </w:r>
      <w:r w:rsidR="00C665DA">
        <w:rPr>
          <w:rFonts w:cs="Arial"/>
          <w:color w:val="auto"/>
          <w:sz w:val="22"/>
          <w:szCs w:val="22"/>
        </w:rPr>
        <w:t xml:space="preserve"> that when OSF helped to launch the Budapest Open</w:t>
      </w:r>
      <w:r w:rsidR="00F65797">
        <w:rPr>
          <w:rFonts w:cs="Arial"/>
          <w:color w:val="auto"/>
          <w:sz w:val="22"/>
          <w:szCs w:val="22"/>
        </w:rPr>
        <w:t xml:space="preserve"> Access Initiative, which </w:t>
      </w:r>
      <w:r w:rsidR="00C665DA">
        <w:rPr>
          <w:rFonts w:cs="Arial"/>
          <w:color w:val="auto"/>
          <w:sz w:val="22"/>
          <w:szCs w:val="22"/>
        </w:rPr>
        <w:t>defined Open Access, she tried to bring other funders onboard, but was unsuccessful. Chris Stone asked why she didn’t pursue this further and if she could explain wh</w:t>
      </w:r>
      <w:r w:rsidR="00CA6D68">
        <w:rPr>
          <w:rFonts w:cs="Arial"/>
          <w:color w:val="auto"/>
          <w:sz w:val="22"/>
          <w:szCs w:val="22"/>
        </w:rPr>
        <w:t>y she wasn’t successful. Hagemann</w:t>
      </w:r>
      <w:r w:rsidR="00C665DA">
        <w:rPr>
          <w:rFonts w:cs="Arial"/>
          <w:color w:val="auto"/>
          <w:sz w:val="22"/>
          <w:szCs w:val="22"/>
        </w:rPr>
        <w:t xml:space="preserve"> </w:t>
      </w:r>
      <w:r w:rsidR="00FA663F">
        <w:rPr>
          <w:rFonts w:cs="Arial"/>
          <w:color w:val="auto"/>
          <w:sz w:val="22"/>
          <w:szCs w:val="22"/>
        </w:rPr>
        <w:t>thinks</w:t>
      </w:r>
      <w:r w:rsidR="00C665DA">
        <w:rPr>
          <w:rFonts w:cs="Arial"/>
          <w:color w:val="auto"/>
          <w:sz w:val="22"/>
          <w:szCs w:val="22"/>
        </w:rPr>
        <w:t xml:space="preserve"> it was most likely an issue of branding and given OSF’s </w:t>
      </w:r>
      <w:r w:rsidR="00AC727E">
        <w:rPr>
          <w:rFonts w:cs="Arial"/>
          <w:color w:val="auto"/>
          <w:sz w:val="22"/>
          <w:szCs w:val="22"/>
        </w:rPr>
        <w:t>role</w:t>
      </w:r>
      <w:r w:rsidR="00C665DA">
        <w:rPr>
          <w:rFonts w:cs="Arial"/>
          <w:color w:val="auto"/>
          <w:sz w:val="22"/>
          <w:szCs w:val="22"/>
        </w:rPr>
        <w:t xml:space="preserve"> in </w:t>
      </w:r>
      <w:r w:rsidR="00AC727E">
        <w:rPr>
          <w:rFonts w:cs="Arial"/>
          <w:color w:val="auto"/>
          <w:sz w:val="22"/>
          <w:szCs w:val="22"/>
        </w:rPr>
        <w:t>l</w:t>
      </w:r>
      <w:r w:rsidR="00C665DA">
        <w:rPr>
          <w:rFonts w:cs="Arial"/>
          <w:color w:val="auto"/>
          <w:sz w:val="22"/>
          <w:szCs w:val="22"/>
        </w:rPr>
        <w:t>aunch</w:t>
      </w:r>
      <w:r w:rsidR="00AC727E">
        <w:rPr>
          <w:rFonts w:cs="Arial"/>
          <w:color w:val="auto"/>
          <w:sz w:val="22"/>
          <w:szCs w:val="22"/>
        </w:rPr>
        <w:t>ing the Open Access movement,</w:t>
      </w:r>
      <w:r w:rsidR="00C665DA">
        <w:rPr>
          <w:rFonts w:cs="Arial"/>
          <w:color w:val="auto"/>
          <w:sz w:val="22"/>
          <w:szCs w:val="22"/>
        </w:rPr>
        <w:t xml:space="preserve"> we were very closely identified with it</w:t>
      </w:r>
      <w:r w:rsidR="00AC727E">
        <w:rPr>
          <w:rFonts w:cs="Arial"/>
          <w:color w:val="auto"/>
          <w:sz w:val="22"/>
          <w:szCs w:val="22"/>
        </w:rPr>
        <w:t>,</w:t>
      </w:r>
      <w:r w:rsidR="00C665DA">
        <w:rPr>
          <w:rFonts w:cs="Arial"/>
          <w:color w:val="auto"/>
          <w:sz w:val="22"/>
          <w:szCs w:val="22"/>
        </w:rPr>
        <w:t xml:space="preserve"> and this may </w:t>
      </w:r>
      <w:r w:rsidR="00A9047F">
        <w:rPr>
          <w:rFonts w:cs="Arial"/>
          <w:color w:val="auto"/>
          <w:sz w:val="22"/>
          <w:szCs w:val="22"/>
        </w:rPr>
        <w:t xml:space="preserve">have </w:t>
      </w:r>
      <w:r w:rsidR="00C665DA">
        <w:rPr>
          <w:rFonts w:cs="Arial"/>
          <w:color w:val="auto"/>
          <w:sz w:val="22"/>
          <w:szCs w:val="22"/>
        </w:rPr>
        <w:t>serve</w:t>
      </w:r>
      <w:r w:rsidR="00A9047F">
        <w:rPr>
          <w:rFonts w:cs="Arial"/>
          <w:color w:val="auto"/>
          <w:sz w:val="22"/>
          <w:szCs w:val="22"/>
        </w:rPr>
        <w:t>d</w:t>
      </w:r>
      <w:r w:rsidR="00C665DA">
        <w:rPr>
          <w:rFonts w:cs="Arial"/>
          <w:color w:val="auto"/>
          <w:sz w:val="22"/>
          <w:szCs w:val="22"/>
        </w:rPr>
        <w:t xml:space="preserve"> as a dete</w:t>
      </w:r>
      <w:r w:rsidR="00A9047F">
        <w:rPr>
          <w:rFonts w:cs="Arial"/>
          <w:color w:val="auto"/>
          <w:sz w:val="22"/>
          <w:szCs w:val="22"/>
        </w:rPr>
        <w:t xml:space="preserve">rrent for other funders. </w:t>
      </w:r>
      <w:proofErr w:type="spellStart"/>
      <w:r w:rsidR="008F0844" w:rsidRPr="0074018B">
        <w:rPr>
          <w:rFonts w:cs="Arial"/>
          <w:color w:val="auto"/>
          <w:sz w:val="22"/>
          <w:szCs w:val="22"/>
        </w:rPr>
        <w:t>R</w:t>
      </w:r>
      <w:r w:rsidR="008F0844">
        <w:rPr>
          <w:rFonts w:cs="Arial"/>
          <w:color w:val="auto"/>
          <w:sz w:val="22"/>
          <w:szCs w:val="22"/>
        </w:rPr>
        <w:t>é</w:t>
      </w:r>
      <w:r w:rsidR="008F0844" w:rsidRPr="0074018B">
        <w:rPr>
          <w:rFonts w:cs="Arial"/>
          <w:color w:val="auto"/>
          <w:sz w:val="22"/>
          <w:szCs w:val="22"/>
        </w:rPr>
        <w:t>v</w:t>
      </w:r>
      <w:proofErr w:type="spellEnd"/>
      <w:r w:rsidR="00C665DA">
        <w:rPr>
          <w:rFonts w:cs="Arial"/>
          <w:color w:val="auto"/>
          <w:sz w:val="22"/>
          <w:szCs w:val="22"/>
        </w:rPr>
        <w:t xml:space="preserve"> </w:t>
      </w:r>
      <w:r w:rsidR="008F0844">
        <w:rPr>
          <w:rFonts w:cs="Arial"/>
          <w:color w:val="auto"/>
          <w:sz w:val="22"/>
          <w:szCs w:val="22"/>
        </w:rPr>
        <w:t>acknowledged</w:t>
      </w:r>
      <w:r w:rsidR="00C665DA">
        <w:rPr>
          <w:rFonts w:cs="Arial"/>
          <w:color w:val="auto"/>
          <w:sz w:val="22"/>
          <w:szCs w:val="22"/>
        </w:rPr>
        <w:t xml:space="preserve"> that at some point, he had stopped </w:t>
      </w:r>
      <w:r w:rsidR="008F0844">
        <w:rPr>
          <w:rFonts w:cs="Arial"/>
          <w:color w:val="auto"/>
          <w:sz w:val="22"/>
          <w:szCs w:val="22"/>
        </w:rPr>
        <w:t>encouraging Hagemann</w:t>
      </w:r>
      <w:r w:rsidR="008817BD">
        <w:rPr>
          <w:rFonts w:cs="Arial"/>
          <w:color w:val="auto"/>
          <w:sz w:val="22"/>
          <w:szCs w:val="22"/>
        </w:rPr>
        <w:t xml:space="preserve"> to seek co</w:t>
      </w:r>
      <w:r w:rsidR="00AC727E">
        <w:rPr>
          <w:rFonts w:cs="Arial"/>
          <w:color w:val="auto"/>
          <w:sz w:val="22"/>
          <w:szCs w:val="22"/>
        </w:rPr>
        <w:t>-</w:t>
      </w:r>
      <w:r w:rsidR="008817BD">
        <w:rPr>
          <w:rFonts w:cs="Arial"/>
          <w:color w:val="auto"/>
          <w:sz w:val="22"/>
          <w:szCs w:val="22"/>
        </w:rPr>
        <w:t>f</w:t>
      </w:r>
      <w:r w:rsidR="00C665DA">
        <w:rPr>
          <w:rFonts w:cs="Arial"/>
          <w:color w:val="auto"/>
          <w:sz w:val="22"/>
          <w:szCs w:val="22"/>
        </w:rPr>
        <w:t>unders as he was proud of OSF’s role in developing t</w:t>
      </w:r>
      <w:r w:rsidR="00AC727E">
        <w:rPr>
          <w:rFonts w:cs="Arial"/>
          <w:color w:val="auto"/>
          <w:sz w:val="22"/>
          <w:szCs w:val="22"/>
        </w:rPr>
        <w:t>he Open A</w:t>
      </w:r>
      <w:r w:rsidR="005106AC">
        <w:rPr>
          <w:rFonts w:cs="Arial"/>
          <w:color w:val="auto"/>
          <w:sz w:val="22"/>
          <w:szCs w:val="22"/>
        </w:rPr>
        <w:t xml:space="preserve">ccess movement. Vera Franz </w:t>
      </w:r>
      <w:r w:rsidR="00FA663F">
        <w:rPr>
          <w:rFonts w:cs="Arial"/>
          <w:color w:val="auto"/>
          <w:sz w:val="22"/>
          <w:szCs w:val="22"/>
        </w:rPr>
        <w:t>observed</w:t>
      </w:r>
      <w:r w:rsidR="00C665DA">
        <w:rPr>
          <w:rFonts w:cs="Arial"/>
          <w:color w:val="auto"/>
          <w:sz w:val="22"/>
          <w:szCs w:val="22"/>
        </w:rPr>
        <w:t xml:space="preserve"> that she had difficulty in attracting co</w:t>
      </w:r>
      <w:r w:rsidR="008817BD">
        <w:rPr>
          <w:rFonts w:cs="Arial"/>
          <w:color w:val="auto"/>
          <w:sz w:val="22"/>
          <w:szCs w:val="22"/>
        </w:rPr>
        <w:t>-</w:t>
      </w:r>
      <w:r w:rsidR="00AC727E">
        <w:rPr>
          <w:rFonts w:cs="Arial"/>
          <w:color w:val="auto"/>
          <w:sz w:val="22"/>
          <w:szCs w:val="22"/>
        </w:rPr>
        <w:t xml:space="preserve">funders </w:t>
      </w:r>
      <w:r w:rsidR="002439F5">
        <w:rPr>
          <w:rFonts w:cs="Arial"/>
          <w:color w:val="auto"/>
          <w:sz w:val="22"/>
          <w:szCs w:val="22"/>
        </w:rPr>
        <w:t xml:space="preserve">with whom to </w:t>
      </w:r>
      <w:r w:rsidR="00AC727E">
        <w:rPr>
          <w:rFonts w:cs="Arial"/>
          <w:color w:val="auto"/>
          <w:sz w:val="22"/>
          <w:szCs w:val="22"/>
        </w:rPr>
        <w:t xml:space="preserve">collaborate to support </w:t>
      </w:r>
      <w:r w:rsidR="00C665DA">
        <w:rPr>
          <w:rFonts w:cs="Arial"/>
          <w:color w:val="auto"/>
          <w:sz w:val="22"/>
          <w:szCs w:val="22"/>
        </w:rPr>
        <w:t>the WIPO Treaty for the Visually Impaired and in that c</w:t>
      </w:r>
      <w:r w:rsidR="002D5B30">
        <w:rPr>
          <w:rFonts w:cs="Arial"/>
          <w:color w:val="auto"/>
          <w:sz w:val="22"/>
          <w:szCs w:val="22"/>
        </w:rPr>
        <w:t>ampaign, OSF took a backseat, so</w:t>
      </w:r>
      <w:r w:rsidR="00C665DA">
        <w:rPr>
          <w:rFonts w:cs="Arial"/>
          <w:color w:val="auto"/>
          <w:sz w:val="22"/>
          <w:szCs w:val="22"/>
        </w:rPr>
        <w:t xml:space="preserve"> the issue of branding </w:t>
      </w:r>
      <w:r w:rsidR="00D34608">
        <w:rPr>
          <w:rFonts w:cs="Arial"/>
          <w:color w:val="auto"/>
          <w:sz w:val="22"/>
          <w:szCs w:val="22"/>
        </w:rPr>
        <w:t xml:space="preserve">does not necessarily </w:t>
      </w:r>
      <w:r w:rsidR="00C665DA">
        <w:rPr>
          <w:rFonts w:cs="Arial"/>
          <w:color w:val="auto"/>
          <w:sz w:val="22"/>
          <w:szCs w:val="22"/>
        </w:rPr>
        <w:t xml:space="preserve">play a role in deterring </w:t>
      </w:r>
      <w:r w:rsidR="00797FB2">
        <w:rPr>
          <w:rFonts w:cs="Arial"/>
          <w:color w:val="auto"/>
          <w:sz w:val="22"/>
          <w:szCs w:val="22"/>
        </w:rPr>
        <w:t>other funders.  S</w:t>
      </w:r>
      <w:r w:rsidR="00C665DA">
        <w:rPr>
          <w:rFonts w:cs="Arial"/>
          <w:color w:val="auto"/>
          <w:sz w:val="22"/>
          <w:szCs w:val="22"/>
        </w:rPr>
        <w:t xml:space="preserve">he </w:t>
      </w:r>
      <w:r w:rsidR="00797FB2">
        <w:rPr>
          <w:rFonts w:cs="Arial"/>
          <w:color w:val="auto"/>
          <w:sz w:val="22"/>
          <w:szCs w:val="22"/>
        </w:rPr>
        <w:t>believes</w:t>
      </w:r>
      <w:r w:rsidR="00C665DA">
        <w:rPr>
          <w:rFonts w:cs="Arial"/>
          <w:color w:val="auto"/>
          <w:sz w:val="22"/>
          <w:szCs w:val="22"/>
        </w:rPr>
        <w:t xml:space="preserve"> that some issues which are controversial from a market perspective</w:t>
      </w:r>
      <w:r w:rsidR="003C48AE">
        <w:rPr>
          <w:rFonts w:cs="Arial"/>
          <w:color w:val="auto"/>
          <w:sz w:val="22"/>
          <w:szCs w:val="22"/>
        </w:rPr>
        <w:t xml:space="preserve">, </w:t>
      </w:r>
      <w:r w:rsidR="00797FB2">
        <w:rPr>
          <w:rFonts w:cs="Arial"/>
          <w:color w:val="auto"/>
          <w:sz w:val="22"/>
          <w:szCs w:val="22"/>
        </w:rPr>
        <w:t>such as Open Access and copyright reform, scare other fou</w:t>
      </w:r>
      <w:r w:rsidR="008817BD">
        <w:rPr>
          <w:rFonts w:cs="Arial"/>
          <w:color w:val="auto"/>
          <w:sz w:val="22"/>
          <w:szCs w:val="22"/>
        </w:rPr>
        <w:t xml:space="preserve">ndations </w:t>
      </w:r>
      <w:r w:rsidR="00AC727E">
        <w:rPr>
          <w:rFonts w:cs="Arial"/>
          <w:color w:val="auto"/>
          <w:sz w:val="22"/>
          <w:szCs w:val="22"/>
        </w:rPr>
        <w:t xml:space="preserve">so they wouldn’t come onboard regardless </w:t>
      </w:r>
      <w:r w:rsidR="00797FB2">
        <w:rPr>
          <w:rFonts w:cs="Arial"/>
          <w:color w:val="auto"/>
          <w:sz w:val="22"/>
          <w:szCs w:val="22"/>
        </w:rPr>
        <w:t xml:space="preserve">of </w:t>
      </w:r>
      <w:r w:rsidR="00AC727E">
        <w:rPr>
          <w:rFonts w:cs="Arial"/>
          <w:color w:val="auto"/>
          <w:sz w:val="22"/>
          <w:szCs w:val="22"/>
        </w:rPr>
        <w:t xml:space="preserve">the issue of </w:t>
      </w:r>
      <w:r w:rsidR="00797FB2">
        <w:rPr>
          <w:rFonts w:cs="Arial"/>
          <w:color w:val="auto"/>
          <w:sz w:val="22"/>
          <w:szCs w:val="22"/>
        </w:rPr>
        <w:t xml:space="preserve">branding.  </w:t>
      </w:r>
      <w:r w:rsidR="00DB646A">
        <w:rPr>
          <w:rFonts w:cs="Arial"/>
          <w:color w:val="auto"/>
          <w:sz w:val="22"/>
          <w:szCs w:val="22"/>
        </w:rPr>
        <w:t>Darius Cuplinskas adde</w:t>
      </w:r>
      <w:r w:rsidR="00A9047F">
        <w:rPr>
          <w:rFonts w:cs="Arial"/>
          <w:color w:val="auto"/>
          <w:sz w:val="22"/>
          <w:szCs w:val="22"/>
        </w:rPr>
        <w:t>d that Open Access did appear to be</w:t>
      </w:r>
      <w:r w:rsidR="00DB646A">
        <w:rPr>
          <w:rFonts w:cs="Arial"/>
          <w:color w:val="auto"/>
          <w:sz w:val="22"/>
          <w:szCs w:val="22"/>
        </w:rPr>
        <w:t xml:space="preserve"> a </w:t>
      </w:r>
      <w:del w:id="1" w:author="Darius Cup" w:date="2014-09-29T17:03:00Z">
        <w:r w:rsidR="00DB646A" w:rsidDel="00734725">
          <w:rPr>
            <w:rFonts w:cs="Arial"/>
            <w:color w:val="auto"/>
            <w:sz w:val="22"/>
            <w:szCs w:val="22"/>
          </w:rPr>
          <w:delText xml:space="preserve">crazy </w:delText>
        </w:r>
      </w:del>
      <w:ins w:id="2" w:author="Darius Cup" w:date="2014-09-29T17:03:00Z">
        <w:r w:rsidR="00734725">
          <w:rPr>
            <w:rFonts w:cs="Arial"/>
            <w:color w:val="auto"/>
            <w:sz w:val="22"/>
            <w:szCs w:val="22"/>
          </w:rPr>
          <w:t xml:space="preserve">far-fetched </w:t>
        </w:r>
      </w:ins>
      <w:r w:rsidR="00DB646A">
        <w:rPr>
          <w:rFonts w:cs="Arial"/>
          <w:color w:val="auto"/>
          <w:sz w:val="22"/>
          <w:szCs w:val="22"/>
        </w:rPr>
        <w:t xml:space="preserve">idea when it was launched and it only made sense that other </w:t>
      </w:r>
      <w:r w:rsidR="00DB646A">
        <w:rPr>
          <w:rFonts w:cs="Arial"/>
          <w:color w:val="auto"/>
          <w:sz w:val="22"/>
          <w:szCs w:val="22"/>
        </w:rPr>
        <w:lastRenderedPageBreak/>
        <w:t>funders wouldn</w:t>
      </w:r>
      <w:r w:rsidR="00A9047F">
        <w:rPr>
          <w:rFonts w:cs="Arial"/>
          <w:color w:val="auto"/>
          <w:sz w:val="22"/>
          <w:szCs w:val="22"/>
        </w:rPr>
        <w:t>’t want to collaborate with us.</w:t>
      </w:r>
      <w:r w:rsidR="00797FB2">
        <w:rPr>
          <w:rFonts w:cs="Arial"/>
          <w:color w:val="auto"/>
          <w:sz w:val="22"/>
          <w:szCs w:val="22"/>
        </w:rPr>
        <w:t xml:space="preserve"> Stone noted that </w:t>
      </w:r>
      <w:r w:rsidR="00797FB2" w:rsidRPr="00797FB2">
        <w:rPr>
          <w:rFonts w:cs="Arial"/>
          <w:color w:val="auto"/>
          <w:sz w:val="22"/>
          <w:szCs w:val="22"/>
        </w:rPr>
        <w:t>“other foundations may argue that going against the market isn</w:t>
      </w:r>
      <w:r w:rsidR="00797FB2">
        <w:rPr>
          <w:rFonts w:cs="Arial"/>
          <w:color w:val="auto"/>
          <w:sz w:val="22"/>
          <w:szCs w:val="22"/>
        </w:rPr>
        <w:t>’t a question</w:t>
      </w:r>
      <w:r w:rsidR="00DB646A">
        <w:rPr>
          <w:rFonts w:cs="Arial"/>
          <w:color w:val="auto"/>
          <w:sz w:val="22"/>
          <w:szCs w:val="22"/>
        </w:rPr>
        <w:t xml:space="preserve"> </w:t>
      </w:r>
      <w:r w:rsidR="00797FB2" w:rsidRPr="00797FB2">
        <w:rPr>
          <w:rFonts w:cs="Arial"/>
          <w:color w:val="auto"/>
          <w:sz w:val="22"/>
          <w:szCs w:val="22"/>
        </w:rPr>
        <w:t>of braveness, but stupidity. That is, they question the power of a small philanthropic found</w:t>
      </w:r>
      <w:r w:rsidR="00AC727E">
        <w:rPr>
          <w:rFonts w:cs="Arial"/>
          <w:color w:val="auto"/>
          <w:sz w:val="22"/>
          <w:szCs w:val="22"/>
        </w:rPr>
        <w:t>ation to go against the market.”</w:t>
      </w:r>
      <w:r w:rsidR="008817BD">
        <w:rPr>
          <w:rFonts w:cs="Arial"/>
          <w:color w:val="auto"/>
          <w:sz w:val="22"/>
          <w:szCs w:val="22"/>
        </w:rPr>
        <w:t xml:space="preserve"> He added that “a</w:t>
      </w:r>
      <w:r w:rsidR="00797FB2">
        <w:rPr>
          <w:rFonts w:cs="Arial"/>
          <w:color w:val="auto"/>
          <w:sz w:val="22"/>
          <w:szCs w:val="22"/>
        </w:rPr>
        <w:t>fter reading the portfolio review document</w:t>
      </w:r>
      <w:r w:rsidR="00797FB2" w:rsidRPr="00797FB2">
        <w:rPr>
          <w:rFonts w:cs="Arial"/>
          <w:color w:val="auto"/>
          <w:sz w:val="22"/>
          <w:szCs w:val="22"/>
        </w:rPr>
        <w:t>, I would say you h</w:t>
      </w:r>
      <w:r w:rsidR="00AC727E">
        <w:rPr>
          <w:rFonts w:cs="Arial"/>
          <w:color w:val="auto"/>
          <w:sz w:val="22"/>
          <w:szCs w:val="22"/>
        </w:rPr>
        <w:t>ave two projects here: (1) Focused on c</w:t>
      </w:r>
      <w:r w:rsidR="00797FB2" w:rsidRPr="00797FB2">
        <w:rPr>
          <w:rFonts w:cs="Arial"/>
          <w:color w:val="auto"/>
          <w:sz w:val="22"/>
          <w:szCs w:val="22"/>
        </w:rPr>
        <w:t>hanging the norm</w:t>
      </w:r>
      <w:r w:rsidR="00AC727E">
        <w:rPr>
          <w:rFonts w:cs="Arial"/>
          <w:color w:val="auto"/>
          <w:sz w:val="22"/>
          <w:szCs w:val="22"/>
        </w:rPr>
        <w:t xml:space="preserve"> of scholarly communication, which was hugely successful (f</w:t>
      </w:r>
      <w:r w:rsidR="00797FB2" w:rsidRPr="00797FB2">
        <w:rPr>
          <w:rFonts w:cs="Arial"/>
          <w:color w:val="auto"/>
          <w:sz w:val="22"/>
          <w:szCs w:val="22"/>
        </w:rPr>
        <w:t xml:space="preserve">or example, </w:t>
      </w:r>
      <w:r w:rsidR="00084541">
        <w:rPr>
          <w:rFonts w:cs="Arial"/>
          <w:color w:val="auto"/>
          <w:sz w:val="22"/>
          <w:szCs w:val="22"/>
        </w:rPr>
        <w:t>the leading</w:t>
      </w:r>
      <w:r w:rsidR="00797FB2">
        <w:rPr>
          <w:rFonts w:cs="Arial"/>
          <w:color w:val="auto"/>
          <w:sz w:val="22"/>
          <w:szCs w:val="22"/>
        </w:rPr>
        <w:t xml:space="preserve"> re</w:t>
      </w:r>
      <w:r w:rsidR="00FA663F">
        <w:rPr>
          <w:rFonts w:cs="Arial"/>
          <w:color w:val="auto"/>
          <w:sz w:val="22"/>
          <w:szCs w:val="22"/>
        </w:rPr>
        <w:t>search funders in China have</w:t>
      </w:r>
      <w:r w:rsidR="00797FB2">
        <w:rPr>
          <w:rFonts w:cs="Arial"/>
          <w:color w:val="auto"/>
          <w:sz w:val="22"/>
          <w:szCs w:val="22"/>
        </w:rPr>
        <w:t xml:space="preserve"> adopted Open Access policies and the major</w:t>
      </w:r>
      <w:r w:rsidR="00797FB2" w:rsidRPr="00797FB2">
        <w:rPr>
          <w:rFonts w:cs="Arial"/>
          <w:color w:val="auto"/>
          <w:sz w:val="22"/>
          <w:szCs w:val="22"/>
        </w:rPr>
        <w:t xml:space="preserve"> controversies </w:t>
      </w:r>
      <w:r w:rsidR="00916A94">
        <w:rPr>
          <w:rFonts w:cs="Arial"/>
          <w:color w:val="auto"/>
          <w:sz w:val="22"/>
          <w:szCs w:val="22"/>
        </w:rPr>
        <w:t xml:space="preserve">in scholarly communication now revolve </w:t>
      </w:r>
      <w:r w:rsidR="00797FB2">
        <w:rPr>
          <w:rFonts w:cs="Arial"/>
          <w:color w:val="auto"/>
          <w:sz w:val="22"/>
          <w:szCs w:val="22"/>
        </w:rPr>
        <w:t xml:space="preserve">around </w:t>
      </w:r>
      <w:r w:rsidR="00084541" w:rsidRPr="00084541">
        <w:rPr>
          <w:rFonts w:cs="Arial"/>
          <w:i/>
          <w:color w:val="auto"/>
          <w:sz w:val="22"/>
          <w:szCs w:val="22"/>
        </w:rPr>
        <w:t>how</w:t>
      </w:r>
      <w:r w:rsidR="00CA6D68">
        <w:rPr>
          <w:rFonts w:cs="Arial"/>
          <w:color w:val="auto"/>
          <w:sz w:val="22"/>
          <w:szCs w:val="22"/>
        </w:rPr>
        <w:t xml:space="preserve"> to achieve Open Access</w:t>
      </w:r>
      <w:r w:rsidR="00797FB2">
        <w:rPr>
          <w:rFonts w:cs="Arial"/>
          <w:color w:val="auto"/>
          <w:sz w:val="22"/>
          <w:szCs w:val="22"/>
        </w:rPr>
        <w:t xml:space="preserve">, not </w:t>
      </w:r>
      <w:r w:rsidR="00797FB2" w:rsidRPr="00084541">
        <w:rPr>
          <w:rFonts w:cs="Arial"/>
          <w:i/>
          <w:color w:val="auto"/>
          <w:sz w:val="22"/>
          <w:szCs w:val="22"/>
        </w:rPr>
        <w:t>whether</w:t>
      </w:r>
      <w:r w:rsidR="00797FB2">
        <w:rPr>
          <w:rFonts w:cs="Arial"/>
          <w:color w:val="auto"/>
          <w:sz w:val="22"/>
          <w:szCs w:val="22"/>
        </w:rPr>
        <w:t xml:space="preserve"> to </w:t>
      </w:r>
      <w:r w:rsidR="00916A94">
        <w:rPr>
          <w:rFonts w:cs="Arial"/>
          <w:color w:val="auto"/>
          <w:sz w:val="22"/>
          <w:szCs w:val="22"/>
        </w:rPr>
        <w:t>embrace the model</w:t>
      </w:r>
      <w:r w:rsidR="00AC727E">
        <w:rPr>
          <w:rFonts w:cs="Arial"/>
          <w:color w:val="auto"/>
          <w:sz w:val="22"/>
          <w:szCs w:val="22"/>
        </w:rPr>
        <w:t>)</w:t>
      </w:r>
      <w:r w:rsidR="00797FB2">
        <w:rPr>
          <w:rFonts w:cs="Arial"/>
          <w:color w:val="auto"/>
          <w:sz w:val="22"/>
          <w:szCs w:val="22"/>
        </w:rPr>
        <w:t>; and</w:t>
      </w:r>
      <w:r w:rsidR="00AC727E">
        <w:rPr>
          <w:rFonts w:cs="Arial"/>
          <w:color w:val="auto"/>
          <w:sz w:val="22"/>
          <w:szCs w:val="22"/>
        </w:rPr>
        <w:t xml:space="preserve"> (2) T</w:t>
      </w:r>
      <w:r w:rsidR="00797FB2" w:rsidRPr="00797FB2">
        <w:rPr>
          <w:rFonts w:cs="Arial"/>
          <w:color w:val="auto"/>
          <w:sz w:val="22"/>
          <w:szCs w:val="22"/>
        </w:rPr>
        <w:t>he market interven</w:t>
      </w:r>
      <w:r w:rsidR="00AC727E">
        <w:rPr>
          <w:rFonts w:cs="Arial"/>
          <w:color w:val="auto"/>
          <w:sz w:val="22"/>
          <w:szCs w:val="22"/>
        </w:rPr>
        <w:t xml:space="preserve">tion </w:t>
      </w:r>
      <w:r w:rsidR="00A9047F">
        <w:rPr>
          <w:rFonts w:cs="Arial"/>
          <w:color w:val="auto"/>
          <w:sz w:val="22"/>
          <w:szCs w:val="22"/>
        </w:rPr>
        <w:t xml:space="preserve">which </w:t>
      </w:r>
      <w:r w:rsidR="00AC727E">
        <w:rPr>
          <w:rFonts w:cs="Arial"/>
          <w:color w:val="auto"/>
          <w:sz w:val="22"/>
          <w:szCs w:val="22"/>
        </w:rPr>
        <w:t>is more of a failure as c</w:t>
      </w:r>
      <w:r w:rsidR="00797FB2" w:rsidRPr="00797FB2">
        <w:rPr>
          <w:rFonts w:cs="Arial"/>
          <w:color w:val="auto"/>
          <w:sz w:val="22"/>
          <w:szCs w:val="22"/>
        </w:rPr>
        <w:t xml:space="preserve">ompanies have figured out that as long as libraries are buying their journals, </w:t>
      </w:r>
      <w:r w:rsidR="00797FB2" w:rsidRPr="00AC727E">
        <w:rPr>
          <w:rFonts w:cs="Arial"/>
          <w:i/>
          <w:color w:val="auto"/>
          <w:sz w:val="22"/>
          <w:szCs w:val="22"/>
        </w:rPr>
        <w:t>and</w:t>
      </w:r>
      <w:r w:rsidR="00797FB2" w:rsidRPr="00797FB2">
        <w:rPr>
          <w:rFonts w:cs="Arial"/>
          <w:color w:val="auto"/>
          <w:sz w:val="22"/>
          <w:szCs w:val="22"/>
        </w:rPr>
        <w:t xml:space="preserve"> there’s a tenure model, they can stay in business.</w:t>
      </w:r>
      <w:r w:rsidR="00A9047F">
        <w:rPr>
          <w:rFonts w:cs="Arial"/>
          <w:color w:val="auto"/>
          <w:sz w:val="22"/>
          <w:szCs w:val="22"/>
        </w:rPr>
        <w:t xml:space="preserve">” </w:t>
      </w:r>
      <w:proofErr w:type="spellStart"/>
      <w:r w:rsidR="008F0844" w:rsidRPr="0074018B">
        <w:rPr>
          <w:rFonts w:cs="Arial"/>
          <w:color w:val="auto"/>
          <w:sz w:val="22"/>
          <w:szCs w:val="22"/>
        </w:rPr>
        <w:t>R</w:t>
      </w:r>
      <w:r w:rsidR="008F0844">
        <w:rPr>
          <w:rFonts w:cs="Arial"/>
          <w:color w:val="auto"/>
          <w:sz w:val="22"/>
          <w:szCs w:val="22"/>
        </w:rPr>
        <w:t>é</w:t>
      </w:r>
      <w:r w:rsidR="008F0844" w:rsidRPr="0074018B">
        <w:rPr>
          <w:rFonts w:cs="Arial"/>
          <w:color w:val="auto"/>
          <w:sz w:val="22"/>
          <w:szCs w:val="22"/>
        </w:rPr>
        <w:t>v</w:t>
      </w:r>
      <w:proofErr w:type="spellEnd"/>
      <w:r w:rsidR="008817BD">
        <w:rPr>
          <w:rFonts w:cs="Arial"/>
          <w:color w:val="auto"/>
          <w:sz w:val="22"/>
          <w:szCs w:val="22"/>
        </w:rPr>
        <w:t xml:space="preserve"> noted that while the publishers are making the same profit, millions of people now have access to the scholarly content. </w:t>
      </w:r>
    </w:p>
    <w:p w:rsidR="00DB646A" w:rsidRDefault="00DB646A" w:rsidP="0074018B">
      <w:pPr>
        <w:pStyle w:val="PlainText"/>
        <w:rPr>
          <w:rFonts w:cs="Arial"/>
          <w:color w:val="auto"/>
          <w:sz w:val="22"/>
          <w:szCs w:val="22"/>
        </w:rPr>
      </w:pPr>
    </w:p>
    <w:p w:rsidR="0074018B" w:rsidRDefault="00DB646A" w:rsidP="0074018B">
      <w:pPr>
        <w:pStyle w:val="PlainText"/>
        <w:rPr>
          <w:rFonts w:cs="Arial"/>
          <w:color w:val="auto"/>
          <w:sz w:val="22"/>
          <w:szCs w:val="22"/>
        </w:rPr>
      </w:pPr>
      <w:r>
        <w:rPr>
          <w:rFonts w:cs="Arial"/>
          <w:color w:val="auto"/>
          <w:sz w:val="22"/>
          <w:szCs w:val="22"/>
        </w:rPr>
        <w:t>Stone then moved on to question the impact Open Access has had and who is actually using the materials w</w:t>
      </w:r>
      <w:r w:rsidR="00A9047F">
        <w:rPr>
          <w:rFonts w:cs="Arial"/>
          <w:color w:val="auto"/>
          <w:sz w:val="22"/>
          <w:szCs w:val="22"/>
        </w:rPr>
        <w:t xml:space="preserve">hich are now available. </w:t>
      </w:r>
      <w:r>
        <w:rPr>
          <w:rFonts w:cs="Arial"/>
          <w:color w:val="auto"/>
          <w:sz w:val="22"/>
          <w:szCs w:val="22"/>
        </w:rPr>
        <w:t xml:space="preserve">Hagemann </w:t>
      </w:r>
      <w:r w:rsidR="00AC727E">
        <w:rPr>
          <w:rFonts w:cs="Arial"/>
          <w:color w:val="auto"/>
          <w:sz w:val="22"/>
          <w:szCs w:val="22"/>
        </w:rPr>
        <w:t>acknowledged that OSF has been so foc</w:t>
      </w:r>
      <w:r w:rsidR="00A8537E">
        <w:rPr>
          <w:rFonts w:cs="Arial"/>
          <w:color w:val="auto"/>
          <w:sz w:val="22"/>
          <w:szCs w:val="22"/>
        </w:rPr>
        <w:t>used on implementation</w:t>
      </w:r>
      <w:r w:rsidR="00A9047F">
        <w:rPr>
          <w:rFonts w:cs="Arial"/>
          <w:color w:val="auto"/>
          <w:sz w:val="22"/>
          <w:szCs w:val="22"/>
        </w:rPr>
        <w:t>, that we have</w:t>
      </w:r>
      <w:r w:rsidR="00AC727E">
        <w:rPr>
          <w:rFonts w:cs="Arial"/>
          <w:color w:val="auto"/>
          <w:sz w:val="22"/>
          <w:szCs w:val="22"/>
        </w:rPr>
        <w:t xml:space="preserve"> not done </w:t>
      </w:r>
      <w:r w:rsidR="00A9047F">
        <w:rPr>
          <w:rFonts w:cs="Arial"/>
          <w:color w:val="auto"/>
          <w:sz w:val="22"/>
          <w:szCs w:val="22"/>
        </w:rPr>
        <w:t>an adequate</w:t>
      </w:r>
      <w:r>
        <w:rPr>
          <w:rFonts w:cs="Arial"/>
          <w:color w:val="auto"/>
          <w:sz w:val="22"/>
          <w:szCs w:val="22"/>
        </w:rPr>
        <w:t xml:space="preserve"> job of colle</w:t>
      </w:r>
      <w:r w:rsidR="00A8537E">
        <w:rPr>
          <w:rFonts w:cs="Arial"/>
          <w:color w:val="auto"/>
          <w:sz w:val="22"/>
          <w:szCs w:val="22"/>
        </w:rPr>
        <w:t xml:space="preserve">cting </w:t>
      </w:r>
      <w:r w:rsidR="00CA6D68">
        <w:rPr>
          <w:rFonts w:cs="Arial"/>
          <w:color w:val="auto"/>
          <w:sz w:val="22"/>
          <w:szCs w:val="22"/>
        </w:rPr>
        <w:t>data and stories</w:t>
      </w:r>
      <w:r w:rsidR="00916A94">
        <w:rPr>
          <w:rFonts w:cs="Arial"/>
          <w:color w:val="auto"/>
          <w:sz w:val="22"/>
          <w:szCs w:val="22"/>
        </w:rPr>
        <w:t xml:space="preserve"> on</w:t>
      </w:r>
      <w:r w:rsidR="00A9047F">
        <w:rPr>
          <w:rFonts w:cs="Arial"/>
          <w:color w:val="auto"/>
          <w:sz w:val="22"/>
          <w:szCs w:val="22"/>
        </w:rPr>
        <w:t xml:space="preserve"> the use and </w:t>
      </w:r>
      <w:r>
        <w:rPr>
          <w:rFonts w:cs="Arial"/>
          <w:color w:val="auto"/>
          <w:sz w:val="22"/>
          <w:szCs w:val="22"/>
        </w:rPr>
        <w:t xml:space="preserve">impact of </w:t>
      </w:r>
      <w:r w:rsidR="00A8537E">
        <w:rPr>
          <w:rFonts w:cs="Arial"/>
          <w:color w:val="auto"/>
          <w:sz w:val="22"/>
          <w:szCs w:val="22"/>
        </w:rPr>
        <w:t>Open Access</w:t>
      </w:r>
      <w:r>
        <w:rPr>
          <w:rFonts w:cs="Arial"/>
          <w:color w:val="auto"/>
          <w:sz w:val="22"/>
          <w:szCs w:val="22"/>
        </w:rPr>
        <w:t xml:space="preserve">. </w:t>
      </w:r>
      <w:r w:rsidR="005106AC">
        <w:rPr>
          <w:rFonts w:cs="Arial"/>
          <w:color w:val="auto"/>
          <w:sz w:val="22"/>
          <w:szCs w:val="22"/>
        </w:rPr>
        <w:t>Cuplinskas observed</w:t>
      </w:r>
      <w:r w:rsidR="00916A94">
        <w:rPr>
          <w:rFonts w:cs="Arial"/>
          <w:color w:val="auto"/>
          <w:sz w:val="22"/>
          <w:szCs w:val="22"/>
        </w:rPr>
        <w:t xml:space="preserve"> that intrinsically is it harder to capture the stories of who is using open resources. </w:t>
      </w:r>
      <w:r w:rsidR="008817BD">
        <w:rPr>
          <w:rFonts w:cs="Arial"/>
          <w:color w:val="auto"/>
          <w:sz w:val="22"/>
          <w:szCs w:val="22"/>
        </w:rPr>
        <w:t xml:space="preserve">Stone </w:t>
      </w:r>
      <w:r w:rsidR="00A8537E">
        <w:rPr>
          <w:rFonts w:cs="Arial"/>
          <w:color w:val="auto"/>
          <w:sz w:val="22"/>
          <w:szCs w:val="22"/>
        </w:rPr>
        <w:t xml:space="preserve">suggested </w:t>
      </w:r>
      <w:r w:rsidR="00A9047F">
        <w:rPr>
          <w:rFonts w:cs="Arial"/>
          <w:color w:val="auto"/>
          <w:sz w:val="22"/>
          <w:szCs w:val="22"/>
        </w:rPr>
        <w:t>it would be helpful to</w:t>
      </w:r>
      <w:r w:rsidR="008817BD">
        <w:rPr>
          <w:rFonts w:cs="Arial"/>
          <w:color w:val="auto"/>
          <w:sz w:val="22"/>
          <w:szCs w:val="22"/>
        </w:rPr>
        <w:t xml:space="preserve"> get an impr</w:t>
      </w:r>
      <w:r w:rsidR="00A8537E">
        <w:rPr>
          <w:rFonts w:cs="Arial"/>
          <w:color w:val="auto"/>
          <w:sz w:val="22"/>
          <w:szCs w:val="22"/>
        </w:rPr>
        <w:t xml:space="preserve">ession </w:t>
      </w:r>
      <w:r w:rsidR="00A9047F">
        <w:rPr>
          <w:rFonts w:cs="Arial"/>
          <w:color w:val="auto"/>
          <w:sz w:val="22"/>
          <w:szCs w:val="22"/>
        </w:rPr>
        <w:t>of</w:t>
      </w:r>
      <w:r w:rsidR="00A8537E">
        <w:rPr>
          <w:rFonts w:cs="Arial"/>
          <w:color w:val="auto"/>
          <w:sz w:val="22"/>
          <w:szCs w:val="22"/>
        </w:rPr>
        <w:t xml:space="preserve"> who is using the materials</w:t>
      </w:r>
      <w:r w:rsidR="00A9047F">
        <w:rPr>
          <w:rFonts w:cs="Arial"/>
          <w:color w:val="auto"/>
          <w:sz w:val="22"/>
          <w:szCs w:val="22"/>
        </w:rPr>
        <w:t>.  Hagemann</w:t>
      </w:r>
      <w:r w:rsidR="008817BD">
        <w:rPr>
          <w:rFonts w:cs="Arial"/>
          <w:color w:val="auto"/>
          <w:sz w:val="22"/>
          <w:szCs w:val="22"/>
        </w:rPr>
        <w:t xml:space="preserve"> will seek new partners to collect stories on the impact of Open Access and will also explore </w:t>
      </w:r>
      <w:r w:rsidR="006E3A95">
        <w:rPr>
          <w:rFonts w:cs="Arial"/>
          <w:color w:val="auto"/>
          <w:sz w:val="22"/>
          <w:szCs w:val="22"/>
        </w:rPr>
        <w:t>other suitable organiz</w:t>
      </w:r>
      <w:r w:rsidR="00A9047F">
        <w:rPr>
          <w:rFonts w:cs="Arial"/>
          <w:color w:val="auto"/>
          <w:sz w:val="22"/>
          <w:szCs w:val="22"/>
        </w:rPr>
        <w:t>ations to collaborate with on Open Access</w:t>
      </w:r>
      <w:r w:rsidR="006E3A95">
        <w:rPr>
          <w:rFonts w:cs="Arial"/>
          <w:color w:val="auto"/>
          <w:sz w:val="22"/>
          <w:szCs w:val="22"/>
        </w:rPr>
        <w:t xml:space="preserve"> in developing countries (</w:t>
      </w:r>
      <w:r w:rsidR="00A8537E">
        <w:rPr>
          <w:rFonts w:cs="Arial"/>
          <w:color w:val="auto"/>
          <w:sz w:val="22"/>
          <w:szCs w:val="22"/>
        </w:rPr>
        <w:t xml:space="preserve">i.e. </w:t>
      </w:r>
      <w:r w:rsidR="006E3A95">
        <w:rPr>
          <w:rFonts w:cs="Arial"/>
          <w:color w:val="auto"/>
          <w:sz w:val="22"/>
          <w:szCs w:val="22"/>
        </w:rPr>
        <w:t>move beyond just supporting one org</w:t>
      </w:r>
      <w:r w:rsidR="00A9047F">
        <w:rPr>
          <w:rFonts w:cs="Arial"/>
          <w:color w:val="auto"/>
          <w:sz w:val="22"/>
          <w:szCs w:val="22"/>
        </w:rPr>
        <w:t xml:space="preserve">anization as we are currently doing with </w:t>
      </w:r>
      <w:ins w:id="3" w:author="Darius Cup" w:date="2014-09-29T17:05:00Z">
        <w:r w:rsidR="00734725">
          <w:rPr>
            <w:rFonts w:cs="Arial"/>
            <w:color w:val="auto"/>
            <w:sz w:val="22"/>
            <w:szCs w:val="22"/>
          </w:rPr>
          <w:t xml:space="preserve">the </w:t>
        </w:r>
      </w:ins>
      <w:r w:rsidR="006E3A95">
        <w:rPr>
          <w:rFonts w:cs="Arial"/>
          <w:color w:val="auto"/>
          <w:sz w:val="22"/>
          <w:szCs w:val="22"/>
        </w:rPr>
        <w:t>EIFL</w:t>
      </w:r>
      <w:ins w:id="4" w:author="Darius Cup" w:date="2014-09-29T17:05:00Z">
        <w:r w:rsidR="00734725">
          <w:rPr>
            <w:rFonts w:cs="Arial"/>
            <w:color w:val="auto"/>
            <w:sz w:val="22"/>
            <w:szCs w:val="22"/>
          </w:rPr>
          <w:t xml:space="preserve"> library consortium</w:t>
        </w:r>
      </w:ins>
      <w:r w:rsidR="006E3A95">
        <w:rPr>
          <w:rFonts w:cs="Arial"/>
          <w:color w:val="auto"/>
          <w:sz w:val="22"/>
          <w:szCs w:val="22"/>
        </w:rPr>
        <w:t xml:space="preserve">). </w:t>
      </w:r>
    </w:p>
    <w:p w:rsidR="00A90F8A" w:rsidRDefault="00A90F8A" w:rsidP="0074018B">
      <w:pPr>
        <w:pStyle w:val="PlainText"/>
        <w:rPr>
          <w:rFonts w:cs="Arial"/>
          <w:color w:val="auto"/>
          <w:sz w:val="22"/>
          <w:szCs w:val="22"/>
        </w:rPr>
      </w:pPr>
    </w:p>
    <w:p w:rsidR="00A90F8A" w:rsidRPr="00A8537E" w:rsidRDefault="008F0844" w:rsidP="0074018B">
      <w:pPr>
        <w:pStyle w:val="PlainText"/>
        <w:rPr>
          <w:rFonts w:cs="Arial"/>
          <w:color w:val="auto"/>
          <w:sz w:val="22"/>
          <w:szCs w:val="22"/>
          <w:u w:val="single"/>
        </w:rPr>
      </w:pPr>
      <w:r>
        <w:rPr>
          <w:rFonts w:cs="Arial"/>
          <w:color w:val="auto"/>
          <w:sz w:val="22"/>
          <w:szCs w:val="22"/>
          <w:u w:val="single"/>
        </w:rPr>
        <w:t>Future s</w:t>
      </w:r>
      <w:r w:rsidR="00A90F8A" w:rsidRPr="00A8537E">
        <w:rPr>
          <w:rFonts w:cs="Arial"/>
          <w:color w:val="auto"/>
          <w:sz w:val="22"/>
          <w:szCs w:val="22"/>
          <w:u w:val="single"/>
        </w:rPr>
        <w:t>trategy</w:t>
      </w:r>
    </w:p>
    <w:p w:rsidR="00734725" w:rsidRDefault="006E3A95" w:rsidP="0074018B">
      <w:pPr>
        <w:pStyle w:val="PlainText"/>
        <w:rPr>
          <w:ins w:id="5" w:author="Darius Cup" w:date="2014-09-29T17:10:00Z"/>
          <w:rFonts w:cs="Arial"/>
          <w:color w:val="auto"/>
          <w:sz w:val="22"/>
          <w:szCs w:val="22"/>
        </w:rPr>
      </w:pPr>
      <w:r>
        <w:rPr>
          <w:rFonts w:cs="Arial"/>
          <w:color w:val="auto"/>
          <w:sz w:val="22"/>
          <w:szCs w:val="22"/>
        </w:rPr>
        <w:t>The discussion turne</w:t>
      </w:r>
      <w:r w:rsidR="00EA220B">
        <w:rPr>
          <w:rFonts w:cs="Arial"/>
          <w:color w:val="auto"/>
          <w:sz w:val="22"/>
          <w:szCs w:val="22"/>
        </w:rPr>
        <w:t xml:space="preserve">d to future strategy with </w:t>
      </w:r>
      <w:r w:rsidR="00F97759">
        <w:rPr>
          <w:rFonts w:cs="Arial"/>
          <w:color w:val="auto"/>
          <w:sz w:val="22"/>
          <w:szCs w:val="22"/>
        </w:rPr>
        <w:t xml:space="preserve">Stone observing that </w:t>
      </w:r>
      <w:r>
        <w:rPr>
          <w:rFonts w:cs="Arial"/>
          <w:color w:val="auto"/>
          <w:sz w:val="22"/>
          <w:szCs w:val="22"/>
        </w:rPr>
        <w:t xml:space="preserve">OSF </w:t>
      </w:r>
      <w:r w:rsidR="00F97759">
        <w:rPr>
          <w:rFonts w:cs="Arial"/>
          <w:color w:val="auto"/>
          <w:sz w:val="22"/>
          <w:szCs w:val="22"/>
        </w:rPr>
        <w:t xml:space="preserve">has </w:t>
      </w:r>
      <w:r>
        <w:rPr>
          <w:rFonts w:cs="Arial"/>
          <w:color w:val="auto"/>
          <w:sz w:val="22"/>
          <w:szCs w:val="22"/>
        </w:rPr>
        <w:t xml:space="preserve">developed successful </w:t>
      </w:r>
      <w:r w:rsidR="00EA220B">
        <w:rPr>
          <w:rFonts w:cs="Arial"/>
          <w:color w:val="auto"/>
          <w:sz w:val="22"/>
          <w:szCs w:val="22"/>
        </w:rPr>
        <w:t xml:space="preserve">Open Access </w:t>
      </w:r>
      <w:r>
        <w:rPr>
          <w:rFonts w:cs="Arial"/>
          <w:color w:val="auto"/>
          <w:sz w:val="22"/>
          <w:szCs w:val="22"/>
        </w:rPr>
        <w:t xml:space="preserve">grantees and asking if </w:t>
      </w:r>
      <w:r w:rsidR="00475A5A">
        <w:rPr>
          <w:rFonts w:cs="Arial"/>
          <w:color w:val="auto"/>
          <w:sz w:val="22"/>
          <w:szCs w:val="22"/>
        </w:rPr>
        <w:t>“</w:t>
      </w:r>
      <w:r>
        <w:rPr>
          <w:rFonts w:cs="Arial"/>
          <w:color w:val="auto"/>
          <w:sz w:val="22"/>
          <w:szCs w:val="22"/>
        </w:rPr>
        <w:t>we could fund them, and sit b</w:t>
      </w:r>
      <w:r w:rsidR="00470625">
        <w:rPr>
          <w:rFonts w:cs="Arial"/>
          <w:color w:val="auto"/>
          <w:sz w:val="22"/>
          <w:szCs w:val="22"/>
        </w:rPr>
        <w:t xml:space="preserve">ack and allow them to drive </w:t>
      </w:r>
      <w:r>
        <w:rPr>
          <w:rFonts w:cs="Arial"/>
          <w:color w:val="auto"/>
          <w:sz w:val="22"/>
          <w:szCs w:val="22"/>
        </w:rPr>
        <w:t>future battles?</w:t>
      </w:r>
      <w:r w:rsidR="00475A5A">
        <w:rPr>
          <w:rFonts w:cs="Arial"/>
          <w:color w:val="auto"/>
          <w:sz w:val="22"/>
          <w:szCs w:val="22"/>
        </w:rPr>
        <w:t>”  Hagemann</w:t>
      </w:r>
      <w:r>
        <w:rPr>
          <w:rFonts w:cs="Arial"/>
          <w:color w:val="auto"/>
          <w:sz w:val="22"/>
          <w:szCs w:val="22"/>
        </w:rPr>
        <w:t xml:space="preserve"> noted that many of our core Open Access grantees are beginning to work on alternative metrics of academic evaluation, which could help to develop the incentives necessary to make researchers want to share their work. </w:t>
      </w:r>
      <w:r w:rsidR="00470625">
        <w:rPr>
          <w:rFonts w:cs="Arial"/>
          <w:color w:val="auto"/>
          <w:sz w:val="22"/>
          <w:szCs w:val="22"/>
        </w:rPr>
        <w:t>She</w:t>
      </w:r>
      <w:r w:rsidR="00475A5A">
        <w:rPr>
          <w:rFonts w:cs="Arial"/>
          <w:color w:val="auto"/>
          <w:sz w:val="22"/>
          <w:szCs w:val="22"/>
        </w:rPr>
        <w:t xml:space="preserve"> believes </w:t>
      </w:r>
      <w:r w:rsidR="00470625">
        <w:rPr>
          <w:rFonts w:cs="Arial"/>
          <w:color w:val="auto"/>
          <w:sz w:val="22"/>
          <w:szCs w:val="22"/>
        </w:rPr>
        <w:t>a</w:t>
      </w:r>
      <w:r>
        <w:rPr>
          <w:rFonts w:cs="Arial"/>
          <w:color w:val="auto"/>
          <w:sz w:val="22"/>
          <w:szCs w:val="22"/>
        </w:rPr>
        <w:t>lternative metrics have the poten</w:t>
      </w:r>
      <w:r w:rsidR="00470625">
        <w:rPr>
          <w:rFonts w:cs="Arial"/>
          <w:color w:val="auto"/>
          <w:sz w:val="22"/>
          <w:szCs w:val="22"/>
        </w:rPr>
        <w:t>tial to change the tenure model and should be the focus of OSF’s future strategy</w:t>
      </w:r>
      <w:r>
        <w:rPr>
          <w:rFonts w:cs="Arial"/>
          <w:color w:val="auto"/>
          <w:sz w:val="22"/>
          <w:szCs w:val="22"/>
        </w:rPr>
        <w:t xml:space="preserve">. </w:t>
      </w:r>
      <w:r w:rsidR="00EA220B">
        <w:rPr>
          <w:rFonts w:cs="Arial"/>
          <w:color w:val="auto"/>
          <w:sz w:val="22"/>
          <w:szCs w:val="22"/>
        </w:rPr>
        <w:t>Hagemann</w:t>
      </w:r>
      <w:r w:rsidR="00CA6D68">
        <w:rPr>
          <w:rFonts w:cs="Arial"/>
          <w:color w:val="auto"/>
          <w:sz w:val="22"/>
          <w:szCs w:val="22"/>
        </w:rPr>
        <w:t xml:space="preserve"> acknowledged</w:t>
      </w:r>
      <w:r w:rsidR="00A90F8A">
        <w:rPr>
          <w:rFonts w:cs="Arial"/>
          <w:color w:val="auto"/>
          <w:sz w:val="22"/>
          <w:szCs w:val="22"/>
        </w:rPr>
        <w:t xml:space="preserve"> that our leading grantees are spr</w:t>
      </w:r>
      <w:r w:rsidR="00CA6D68">
        <w:rPr>
          <w:rFonts w:cs="Arial"/>
          <w:color w:val="auto"/>
          <w:sz w:val="22"/>
          <w:szCs w:val="22"/>
        </w:rPr>
        <w:t>ead thin and she d</w:t>
      </w:r>
      <w:r w:rsidR="005D71E2">
        <w:rPr>
          <w:rFonts w:cs="Arial"/>
          <w:color w:val="auto"/>
          <w:sz w:val="22"/>
          <w:szCs w:val="22"/>
        </w:rPr>
        <w:t xml:space="preserve">oes not </w:t>
      </w:r>
      <w:r w:rsidR="00A90F8A">
        <w:rPr>
          <w:rFonts w:cs="Arial"/>
          <w:color w:val="auto"/>
          <w:sz w:val="22"/>
          <w:szCs w:val="22"/>
        </w:rPr>
        <w:t>believe that progress towards developing alt</w:t>
      </w:r>
      <w:r w:rsidR="00EA220B">
        <w:rPr>
          <w:rFonts w:cs="Arial"/>
          <w:color w:val="auto"/>
          <w:sz w:val="22"/>
          <w:szCs w:val="22"/>
        </w:rPr>
        <w:t>ernative</w:t>
      </w:r>
      <w:r w:rsidR="00A90F8A">
        <w:rPr>
          <w:rFonts w:cs="Arial"/>
          <w:color w:val="auto"/>
          <w:sz w:val="22"/>
          <w:szCs w:val="22"/>
        </w:rPr>
        <w:t xml:space="preserve"> metrics would happen as quickly if OSF did not step in to provide leadership. She suggested developin</w:t>
      </w:r>
      <w:r w:rsidR="00EA220B">
        <w:rPr>
          <w:rFonts w:cs="Arial"/>
          <w:color w:val="auto"/>
          <w:sz w:val="22"/>
          <w:szCs w:val="22"/>
        </w:rPr>
        <w:t>g a concept around this area. Stone</w:t>
      </w:r>
      <w:r w:rsidR="00A90F8A">
        <w:rPr>
          <w:rFonts w:cs="Arial"/>
          <w:color w:val="auto"/>
          <w:sz w:val="22"/>
          <w:szCs w:val="22"/>
        </w:rPr>
        <w:t xml:space="preserve"> pressed he</w:t>
      </w:r>
      <w:r w:rsidR="00F97759">
        <w:rPr>
          <w:rFonts w:cs="Arial"/>
          <w:color w:val="auto"/>
          <w:sz w:val="22"/>
          <w:szCs w:val="22"/>
        </w:rPr>
        <w:t>r on this and asked</w:t>
      </w:r>
      <w:r w:rsidR="00EA220B">
        <w:rPr>
          <w:rFonts w:cs="Arial"/>
          <w:color w:val="auto"/>
          <w:sz w:val="22"/>
          <w:szCs w:val="22"/>
        </w:rPr>
        <w:t xml:space="preserve"> </w:t>
      </w:r>
      <w:r w:rsidR="00F97759">
        <w:rPr>
          <w:rFonts w:cs="Arial"/>
          <w:color w:val="auto"/>
          <w:sz w:val="22"/>
          <w:szCs w:val="22"/>
        </w:rPr>
        <w:t>“</w:t>
      </w:r>
      <w:r w:rsidR="00EA220B">
        <w:rPr>
          <w:rFonts w:cs="Arial"/>
          <w:color w:val="auto"/>
          <w:sz w:val="22"/>
          <w:szCs w:val="22"/>
        </w:rPr>
        <w:t>if the grantees</w:t>
      </w:r>
      <w:r w:rsidR="00A90F8A">
        <w:rPr>
          <w:rFonts w:cs="Arial"/>
          <w:color w:val="auto"/>
          <w:sz w:val="22"/>
          <w:szCs w:val="22"/>
        </w:rPr>
        <w:t xml:space="preserve"> are not strong enough to lead in this </w:t>
      </w:r>
      <w:r w:rsidR="00470625">
        <w:rPr>
          <w:rFonts w:cs="Arial"/>
          <w:color w:val="auto"/>
          <w:sz w:val="22"/>
          <w:szCs w:val="22"/>
        </w:rPr>
        <w:t>area</w:t>
      </w:r>
      <w:r w:rsidR="00F97759">
        <w:rPr>
          <w:rFonts w:cs="Arial"/>
          <w:color w:val="auto"/>
          <w:sz w:val="22"/>
          <w:szCs w:val="22"/>
        </w:rPr>
        <w:t>,</w:t>
      </w:r>
      <w:r w:rsidR="00A90F8A">
        <w:rPr>
          <w:rFonts w:cs="Arial"/>
          <w:color w:val="auto"/>
          <w:sz w:val="22"/>
          <w:szCs w:val="22"/>
        </w:rPr>
        <w:t xml:space="preserve"> were we successful in </w:t>
      </w:r>
      <w:r w:rsidR="008F0844">
        <w:rPr>
          <w:rFonts w:cs="Arial"/>
          <w:color w:val="auto"/>
          <w:sz w:val="22"/>
          <w:szCs w:val="22"/>
        </w:rPr>
        <w:t>field building</w:t>
      </w:r>
      <w:r w:rsidR="00EA220B">
        <w:rPr>
          <w:rFonts w:cs="Arial"/>
          <w:color w:val="auto"/>
          <w:sz w:val="22"/>
          <w:szCs w:val="22"/>
        </w:rPr>
        <w:t>?</w:t>
      </w:r>
      <w:r w:rsidR="00F97759">
        <w:rPr>
          <w:rFonts w:cs="Arial"/>
          <w:color w:val="auto"/>
          <w:sz w:val="22"/>
          <w:szCs w:val="22"/>
        </w:rPr>
        <w:t>”</w:t>
      </w:r>
      <w:r w:rsidR="00EA220B">
        <w:rPr>
          <w:rFonts w:cs="Arial"/>
          <w:color w:val="auto"/>
          <w:sz w:val="22"/>
          <w:szCs w:val="22"/>
        </w:rPr>
        <w:t xml:space="preserve"> Hagemann</w:t>
      </w:r>
      <w:r w:rsidR="00D21769">
        <w:rPr>
          <w:rFonts w:cs="Arial"/>
          <w:color w:val="auto"/>
          <w:sz w:val="22"/>
          <w:szCs w:val="22"/>
        </w:rPr>
        <w:t xml:space="preserve"> believes OSF has built a field to support the Open Access movement and our gran</w:t>
      </w:r>
      <w:r w:rsidR="00EA220B">
        <w:rPr>
          <w:rFonts w:cs="Arial"/>
          <w:color w:val="auto"/>
          <w:sz w:val="22"/>
          <w:szCs w:val="22"/>
        </w:rPr>
        <w:t>tees are strong in advocacy, however</w:t>
      </w:r>
      <w:ins w:id="6" w:author="Darius Cup" w:date="2014-09-29T17:10:00Z">
        <w:r w:rsidR="00734725">
          <w:rPr>
            <w:rFonts w:cs="Arial"/>
            <w:color w:val="auto"/>
            <w:sz w:val="22"/>
            <w:szCs w:val="22"/>
          </w:rPr>
          <w:t>,</w:t>
        </w:r>
      </w:ins>
      <w:r w:rsidR="00EA220B">
        <w:rPr>
          <w:rFonts w:cs="Arial"/>
          <w:color w:val="auto"/>
          <w:sz w:val="22"/>
          <w:szCs w:val="22"/>
        </w:rPr>
        <w:t xml:space="preserve"> they do not</w:t>
      </w:r>
      <w:r w:rsidR="00D21769">
        <w:rPr>
          <w:rFonts w:cs="Arial"/>
          <w:color w:val="auto"/>
          <w:sz w:val="22"/>
          <w:szCs w:val="22"/>
        </w:rPr>
        <w:t xml:space="preserve"> have the band</w:t>
      </w:r>
      <w:del w:id="7" w:author="Darius Cup" w:date="2014-09-29T17:07:00Z">
        <w:r w:rsidR="00D21769" w:rsidDel="00734725">
          <w:rPr>
            <w:rFonts w:cs="Arial"/>
            <w:color w:val="auto"/>
            <w:sz w:val="22"/>
            <w:szCs w:val="22"/>
          </w:rPr>
          <w:delText>-</w:delText>
        </w:r>
      </w:del>
      <w:r w:rsidR="00D21769">
        <w:rPr>
          <w:rFonts w:cs="Arial"/>
          <w:color w:val="auto"/>
          <w:sz w:val="22"/>
          <w:szCs w:val="22"/>
        </w:rPr>
        <w:t xml:space="preserve">width </w:t>
      </w:r>
      <w:r w:rsidR="00EA220B">
        <w:rPr>
          <w:rFonts w:cs="Arial"/>
          <w:color w:val="auto"/>
          <w:sz w:val="22"/>
          <w:szCs w:val="22"/>
        </w:rPr>
        <w:t xml:space="preserve">necessary </w:t>
      </w:r>
      <w:r w:rsidR="00D21769">
        <w:rPr>
          <w:rFonts w:cs="Arial"/>
          <w:color w:val="auto"/>
          <w:sz w:val="22"/>
          <w:szCs w:val="22"/>
        </w:rPr>
        <w:t>to take on the addit</w:t>
      </w:r>
      <w:r w:rsidR="00470625">
        <w:rPr>
          <w:rFonts w:cs="Arial"/>
          <w:color w:val="auto"/>
          <w:sz w:val="22"/>
          <w:szCs w:val="22"/>
        </w:rPr>
        <w:t>ional work which would be required</w:t>
      </w:r>
      <w:r w:rsidR="00D21769">
        <w:rPr>
          <w:rFonts w:cs="Arial"/>
          <w:color w:val="auto"/>
          <w:sz w:val="22"/>
          <w:szCs w:val="22"/>
        </w:rPr>
        <w:t xml:space="preserve"> to </w:t>
      </w:r>
      <w:r w:rsidR="00470625">
        <w:rPr>
          <w:rFonts w:cs="Arial"/>
          <w:color w:val="auto"/>
          <w:sz w:val="22"/>
          <w:szCs w:val="22"/>
        </w:rPr>
        <w:t>properly develop</w:t>
      </w:r>
      <w:r w:rsidR="00EA220B">
        <w:rPr>
          <w:rFonts w:cs="Arial"/>
          <w:color w:val="auto"/>
          <w:sz w:val="22"/>
          <w:szCs w:val="22"/>
        </w:rPr>
        <w:t xml:space="preserve"> incentives through alternative metrics. Hagemann</w:t>
      </w:r>
      <w:r w:rsidR="00D21769">
        <w:rPr>
          <w:rFonts w:cs="Arial"/>
          <w:color w:val="auto"/>
          <w:sz w:val="22"/>
          <w:szCs w:val="22"/>
        </w:rPr>
        <w:t xml:space="preserve"> indicated</w:t>
      </w:r>
      <w:r w:rsidR="00FA663F">
        <w:rPr>
          <w:rFonts w:cs="Arial"/>
          <w:color w:val="auto"/>
          <w:sz w:val="22"/>
          <w:szCs w:val="22"/>
        </w:rPr>
        <w:t xml:space="preserve"> that there are grantees</w:t>
      </w:r>
      <w:r w:rsidR="00EA220B">
        <w:rPr>
          <w:rFonts w:cs="Arial"/>
          <w:color w:val="auto"/>
          <w:sz w:val="22"/>
          <w:szCs w:val="22"/>
        </w:rPr>
        <w:t xml:space="preserve"> she would like to support to develop alternative metrics and advocate for their use</w:t>
      </w:r>
      <w:r w:rsidR="00D21769">
        <w:rPr>
          <w:rFonts w:cs="Arial"/>
          <w:color w:val="auto"/>
          <w:sz w:val="22"/>
          <w:szCs w:val="22"/>
        </w:rPr>
        <w:t xml:space="preserve">, but this would </w:t>
      </w:r>
      <w:r w:rsidR="00307580">
        <w:rPr>
          <w:rFonts w:cs="Arial"/>
          <w:color w:val="auto"/>
          <w:sz w:val="22"/>
          <w:szCs w:val="22"/>
        </w:rPr>
        <w:t>appear to fall outside the publ</w:t>
      </w:r>
      <w:r w:rsidR="00D21769">
        <w:rPr>
          <w:rFonts w:cs="Arial"/>
          <w:color w:val="auto"/>
          <w:sz w:val="22"/>
          <w:szCs w:val="22"/>
        </w:rPr>
        <w:t>ic access strategy, which is the focus of our field support</w:t>
      </w:r>
      <w:r w:rsidR="00EA220B">
        <w:rPr>
          <w:rFonts w:cs="Arial"/>
          <w:color w:val="auto"/>
          <w:sz w:val="22"/>
          <w:szCs w:val="22"/>
        </w:rPr>
        <w:t xml:space="preserve">. She </w:t>
      </w:r>
      <w:r w:rsidR="00F65797">
        <w:rPr>
          <w:rFonts w:cs="Arial"/>
          <w:color w:val="auto"/>
          <w:sz w:val="22"/>
          <w:szCs w:val="22"/>
        </w:rPr>
        <w:t>asked</w:t>
      </w:r>
      <w:r w:rsidR="00EA220B">
        <w:rPr>
          <w:rFonts w:cs="Arial"/>
          <w:color w:val="auto"/>
          <w:sz w:val="22"/>
          <w:szCs w:val="22"/>
        </w:rPr>
        <w:t xml:space="preserve"> if incentives and alternative </w:t>
      </w:r>
      <w:r w:rsidR="00D21769">
        <w:rPr>
          <w:rFonts w:cs="Arial"/>
          <w:color w:val="auto"/>
          <w:sz w:val="22"/>
          <w:szCs w:val="22"/>
        </w:rPr>
        <w:t xml:space="preserve">metrics could </w:t>
      </w:r>
      <w:r w:rsidR="00307580">
        <w:rPr>
          <w:rFonts w:cs="Arial"/>
          <w:color w:val="auto"/>
          <w:sz w:val="22"/>
          <w:szCs w:val="22"/>
        </w:rPr>
        <w:t>be supported</w:t>
      </w:r>
      <w:r w:rsidR="00D21769">
        <w:rPr>
          <w:rFonts w:cs="Arial"/>
          <w:color w:val="auto"/>
          <w:sz w:val="22"/>
          <w:szCs w:val="22"/>
        </w:rPr>
        <w:t xml:space="preserve"> under our</w:t>
      </w:r>
      <w:r w:rsidR="00307580">
        <w:rPr>
          <w:rFonts w:cs="Arial"/>
          <w:color w:val="auto"/>
          <w:sz w:val="22"/>
          <w:szCs w:val="22"/>
        </w:rPr>
        <w:t xml:space="preserve"> public access strategy. Stone </w:t>
      </w:r>
      <w:r w:rsidR="00D21769">
        <w:rPr>
          <w:rFonts w:cs="Arial"/>
          <w:color w:val="auto"/>
          <w:sz w:val="22"/>
          <w:szCs w:val="22"/>
        </w:rPr>
        <w:t>reco</w:t>
      </w:r>
      <w:r w:rsidR="00307580">
        <w:rPr>
          <w:rFonts w:cs="Arial"/>
          <w:color w:val="auto"/>
          <w:sz w:val="22"/>
          <w:szCs w:val="22"/>
        </w:rPr>
        <w:t>mmended providing our leading Open Access</w:t>
      </w:r>
      <w:r w:rsidR="00D21769">
        <w:rPr>
          <w:rFonts w:cs="Arial"/>
          <w:color w:val="auto"/>
          <w:sz w:val="22"/>
          <w:szCs w:val="22"/>
        </w:rPr>
        <w:t xml:space="preserve"> grantees with unrestricted funding which would tes</w:t>
      </w:r>
      <w:r w:rsidR="00307580">
        <w:rPr>
          <w:rFonts w:cs="Arial"/>
          <w:color w:val="auto"/>
          <w:sz w:val="22"/>
          <w:szCs w:val="22"/>
        </w:rPr>
        <w:t>t whether they are exploring incentives and alternative</w:t>
      </w:r>
      <w:r w:rsidR="00D21769">
        <w:rPr>
          <w:rFonts w:cs="Arial"/>
          <w:color w:val="auto"/>
          <w:sz w:val="22"/>
          <w:szCs w:val="22"/>
        </w:rPr>
        <w:t xml:space="preserve"> metrics because OSF thinks it is the </w:t>
      </w:r>
      <w:r w:rsidR="00307580">
        <w:rPr>
          <w:rFonts w:cs="Arial"/>
          <w:color w:val="auto"/>
          <w:sz w:val="22"/>
          <w:szCs w:val="22"/>
        </w:rPr>
        <w:t xml:space="preserve">right </w:t>
      </w:r>
      <w:r w:rsidR="00D21769">
        <w:rPr>
          <w:rFonts w:cs="Arial"/>
          <w:color w:val="auto"/>
          <w:sz w:val="22"/>
          <w:szCs w:val="22"/>
        </w:rPr>
        <w:t xml:space="preserve">direction to pursue or whether they are doing it because they believe in it. </w:t>
      </w:r>
      <w:r w:rsidR="00307580">
        <w:rPr>
          <w:rFonts w:cs="Arial"/>
          <w:color w:val="auto"/>
          <w:sz w:val="22"/>
          <w:szCs w:val="22"/>
        </w:rPr>
        <w:t>In addition, he indicated that OSF could organize meetings and try to provide leadership in the development of metrics, while supporting our core grantees.</w:t>
      </w:r>
      <w:r w:rsidR="00CA6D68">
        <w:rPr>
          <w:rFonts w:cs="Arial"/>
          <w:color w:val="auto"/>
          <w:sz w:val="22"/>
          <w:szCs w:val="22"/>
        </w:rPr>
        <w:t xml:space="preserve">  </w:t>
      </w:r>
    </w:p>
    <w:p w:rsidR="00734725" w:rsidRDefault="00734725" w:rsidP="0074018B">
      <w:pPr>
        <w:pStyle w:val="PlainText"/>
        <w:rPr>
          <w:ins w:id="8" w:author="Darius Cup" w:date="2014-09-29T17:10:00Z"/>
          <w:rFonts w:cs="Arial"/>
          <w:color w:val="auto"/>
          <w:sz w:val="22"/>
          <w:szCs w:val="22"/>
        </w:rPr>
      </w:pPr>
    </w:p>
    <w:p w:rsidR="006E3A95" w:rsidRDefault="00470625" w:rsidP="0074018B">
      <w:pPr>
        <w:pStyle w:val="PlainText"/>
        <w:rPr>
          <w:rFonts w:cs="Arial"/>
          <w:color w:val="auto"/>
          <w:sz w:val="22"/>
          <w:szCs w:val="22"/>
        </w:rPr>
      </w:pPr>
      <w:r>
        <w:rPr>
          <w:rFonts w:cs="Arial"/>
          <w:color w:val="auto"/>
          <w:sz w:val="22"/>
          <w:szCs w:val="22"/>
        </w:rPr>
        <w:t>Cuplinskas</w:t>
      </w:r>
      <w:r w:rsidR="00D21769">
        <w:rPr>
          <w:rFonts w:cs="Arial"/>
          <w:color w:val="auto"/>
          <w:sz w:val="22"/>
          <w:szCs w:val="22"/>
        </w:rPr>
        <w:t xml:space="preserve"> added</w:t>
      </w:r>
      <w:r w:rsidR="00307580">
        <w:rPr>
          <w:rFonts w:cs="Arial"/>
          <w:color w:val="auto"/>
          <w:sz w:val="22"/>
          <w:szCs w:val="22"/>
        </w:rPr>
        <w:t xml:space="preserve"> that he believes the leading Open Access</w:t>
      </w:r>
      <w:r w:rsidR="00D21769">
        <w:rPr>
          <w:rFonts w:cs="Arial"/>
          <w:color w:val="auto"/>
          <w:sz w:val="22"/>
          <w:szCs w:val="22"/>
        </w:rPr>
        <w:t xml:space="preserve"> grantees are ready for general support. </w:t>
      </w:r>
      <w:r>
        <w:rPr>
          <w:rFonts w:cs="Arial"/>
          <w:color w:val="auto"/>
          <w:sz w:val="22"/>
          <w:szCs w:val="22"/>
        </w:rPr>
        <w:t>Stone</w:t>
      </w:r>
      <w:r w:rsidR="00D21769">
        <w:rPr>
          <w:rFonts w:cs="Arial"/>
          <w:color w:val="auto"/>
          <w:sz w:val="22"/>
          <w:szCs w:val="22"/>
        </w:rPr>
        <w:t xml:space="preserve"> suggested </w:t>
      </w:r>
      <w:r w:rsidR="001113FD">
        <w:rPr>
          <w:rFonts w:cs="Arial"/>
          <w:color w:val="auto"/>
          <w:sz w:val="22"/>
          <w:szCs w:val="22"/>
        </w:rPr>
        <w:t>having a conversation with our grantees in which we indicate that we are excited about alt</w:t>
      </w:r>
      <w:r w:rsidR="00307580">
        <w:rPr>
          <w:rFonts w:cs="Arial"/>
          <w:color w:val="auto"/>
          <w:sz w:val="22"/>
          <w:szCs w:val="22"/>
        </w:rPr>
        <w:t>ernative</w:t>
      </w:r>
      <w:r w:rsidR="001113FD">
        <w:rPr>
          <w:rFonts w:cs="Arial"/>
          <w:color w:val="auto"/>
          <w:sz w:val="22"/>
          <w:szCs w:val="22"/>
        </w:rPr>
        <w:t xml:space="preserve"> metrics, but are going to provide a general support grant </w:t>
      </w:r>
      <w:r w:rsidR="00D40A85">
        <w:rPr>
          <w:rFonts w:cs="Arial"/>
          <w:color w:val="auto"/>
          <w:sz w:val="22"/>
          <w:szCs w:val="22"/>
        </w:rPr>
        <w:t xml:space="preserve">to them </w:t>
      </w:r>
      <w:r w:rsidR="001113FD">
        <w:rPr>
          <w:rFonts w:cs="Arial"/>
          <w:color w:val="auto"/>
          <w:sz w:val="22"/>
          <w:szCs w:val="22"/>
        </w:rPr>
        <w:t xml:space="preserve">which they can legally </w:t>
      </w:r>
      <w:r w:rsidR="002439F5">
        <w:rPr>
          <w:rFonts w:cs="Arial"/>
          <w:color w:val="auto"/>
          <w:sz w:val="22"/>
          <w:szCs w:val="22"/>
        </w:rPr>
        <w:t>spend as they like</w:t>
      </w:r>
      <w:r w:rsidR="00905E18">
        <w:rPr>
          <w:rFonts w:cs="Arial"/>
          <w:color w:val="auto"/>
          <w:sz w:val="22"/>
          <w:szCs w:val="22"/>
        </w:rPr>
        <w:t>. If the grantee agrees to prioritize alt</w:t>
      </w:r>
      <w:r w:rsidR="00307580">
        <w:rPr>
          <w:rFonts w:cs="Arial"/>
          <w:color w:val="auto"/>
          <w:sz w:val="22"/>
          <w:szCs w:val="22"/>
        </w:rPr>
        <w:t>ernative</w:t>
      </w:r>
      <w:r w:rsidR="00905E18">
        <w:rPr>
          <w:rFonts w:cs="Arial"/>
          <w:color w:val="auto"/>
          <w:sz w:val="22"/>
          <w:szCs w:val="22"/>
        </w:rPr>
        <w:t xml:space="preserve"> metrics, they could go to another funde</w:t>
      </w:r>
      <w:r w:rsidR="00307580">
        <w:rPr>
          <w:rFonts w:cs="Arial"/>
          <w:color w:val="auto"/>
          <w:sz w:val="22"/>
          <w:szCs w:val="22"/>
        </w:rPr>
        <w:t>r with a specific project on</w:t>
      </w:r>
      <w:r w:rsidR="00905E18">
        <w:rPr>
          <w:rFonts w:cs="Arial"/>
          <w:color w:val="auto"/>
          <w:sz w:val="22"/>
          <w:szCs w:val="22"/>
        </w:rPr>
        <w:t xml:space="preserve"> metrics and if they receive funding for that project, they will be able to both strengthen their org</w:t>
      </w:r>
      <w:r w:rsidR="00307580">
        <w:rPr>
          <w:rFonts w:cs="Arial"/>
          <w:color w:val="auto"/>
          <w:sz w:val="22"/>
          <w:szCs w:val="22"/>
        </w:rPr>
        <w:t>anizational capacity</w:t>
      </w:r>
      <w:r w:rsidR="00905E18">
        <w:rPr>
          <w:rFonts w:cs="Arial"/>
          <w:color w:val="auto"/>
          <w:sz w:val="22"/>
          <w:szCs w:val="22"/>
        </w:rPr>
        <w:t xml:space="preserve"> and ca</w:t>
      </w:r>
      <w:r w:rsidR="00CA6D68">
        <w:rPr>
          <w:rFonts w:cs="Arial"/>
          <w:color w:val="auto"/>
          <w:sz w:val="22"/>
          <w:szCs w:val="22"/>
        </w:rPr>
        <w:t>rry out a project</w:t>
      </w:r>
      <w:r w:rsidR="00307580">
        <w:rPr>
          <w:rFonts w:cs="Arial"/>
          <w:color w:val="auto"/>
          <w:sz w:val="22"/>
          <w:szCs w:val="22"/>
        </w:rPr>
        <w:t xml:space="preserve"> on </w:t>
      </w:r>
      <w:r w:rsidR="00905E18">
        <w:rPr>
          <w:rFonts w:cs="Arial"/>
          <w:color w:val="auto"/>
          <w:sz w:val="22"/>
          <w:szCs w:val="22"/>
        </w:rPr>
        <w:t xml:space="preserve">metrics. </w:t>
      </w:r>
      <w:r w:rsidR="00D34608">
        <w:rPr>
          <w:rFonts w:cs="Arial"/>
          <w:color w:val="auto"/>
          <w:sz w:val="22"/>
          <w:szCs w:val="22"/>
        </w:rPr>
        <w:t xml:space="preserve">This </w:t>
      </w:r>
      <w:r w:rsidR="00090CB5">
        <w:rPr>
          <w:rFonts w:cs="Arial"/>
          <w:color w:val="auto"/>
          <w:sz w:val="22"/>
          <w:szCs w:val="22"/>
        </w:rPr>
        <w:t>could be</w:t>
      </w:r>
      <w:r w:rsidR="00D34608">
        <w:rPr>
          <w:rFonts w:cs="Arial"/>
          <w:color w:val="auto"/>
          <w:sz w:val="22"/>
          <w:szCs w:val="22"/>
        </w:rPr>
        <w:t xml:space="preserve"> an interesting approach </w:t>
      </w:r>
      <w:r w:rsidR="00090CB5">
        <w:rPr>
          <w:rFonts w:cs="Arial"/>
          <w:color w:val="auto"/>
          <w:sz w:val="22"/>
          <w:szCs w:val="22"/>
        </w:rPr>
        <w:t>where</w:t>
      </w:r>
      <w:r w:rsidR="00D34608">
        <w:rPr>
          <w:rFonts w:cs="Arial"/>
          <w:color w:val="auto"/>
          <w:sz w:val="22"/>
          <w:szCs w:val="22"/>
        </w:rPr>
        <w:t xml:space="preserve"> OSF staff would play the role of highlighting opportunities for intervention and change with grantees (which is sometimes easier for us to do because we have a bird’s eye view of the field) and yet empower grantees – through general support – to independently </w:t>
      </w:r>
      <w:r w:rsidR="00090CB5">
        <w:rPr>
          <w:rFonts w:cs="Arial"/>
          <w:color w:val="auto"/>
          <w:sz w:val="22"/>
          <w:szCs w:val="22"/>
        </w:rPr>
        <w:t>set their</w:t>
      </w:r>
      <w:r w:rsidR="00D34608">
        <w:rPr>
          <w:rFonts w:cs="Arial"/>
          <w:color w:val="auto"/>
          <w:sz w:val="22"/>
          <w:szCs w:val="22"/>
        </w:rPr>
        <w:t xml:space="preserve"> organizational priorities.</w:t>
      </w:r>
    </w:p>
    <w:p w:rsidR="00ED7F44" w:rsidRDefault="00ED7F44" w:rsidP="0074018B">
      <w:pPr>
        <w:pStyle w:val="PlainText"/>
        <w:rPr>
          <w:rFonts w:cs="Arial"/>
          <w:color w:val="auto"/>
          <w:sz w:val="22"/>
          <w:szCs w:val="22"/>
          <w:u w:val="single"/>
        </w:rPr>
      </w:pPr>
    </w:p>
    <w:p w:rsidR="00905E18" w:rsidRPr="00A8537E" w:rsidRDefault="00905E18" w:rsidP="0074018B">
      <w:pPr>
        <w:pStyle w:val="PlainText"/>
        <w:rPr>
          <w:rFonts w:cs="Arial"/>
          <w:color w:val="auto"/>
          <w:sz w:val="22"/>
          <w:szCs w:val="22"/>
          <w:u w:val="single"/>
        </w:rPr>
      </w:pPr>
      <w:r w:rsidRPr="00A8537E">
        <w:rPr>
          <w:rFonts w:cs="Arial"/>
          <w:color w:val="auto"/>
          <w:sz w:val="22"/>
          <w:szCs w:val="22"/>
          <w:u w:val="single"/>
        </w:rPr>
        <w:t xml:space="preserve">Room for </w:t>
      </w:r>
      <w:r w:rsidR="008F0844">
        <w:rPr>
          <w:rFonts w:cs="Arial"/>
          <w:color w:val="auto"/>
          <w:sz w:val="22"/>
          <w:szCs w:val="22"/>
          <w:u w:val="single"/>
        </w:rPr>
        <w:t>e</w:t>
      </w:r>
      <w:r w:rsidRPr="00A8537E">
        <w:rPr>
          <w:rFonts w:cs="Arial"/>
          <w:color w:val="auto"/>
          <w:sz w:val="22"/>
          <w:szCs w:val="22"/>
          <w:u w:val="single"/>
        </w:rPr>
        <w:t>xperimentation</w:t>
      </w:r>
    </w:p>
    <w:p w:rsidR="00905E18" w:rsidRDefault="00F97759" w:rsidP="0074018B">
      <w:pPr>
        <w:pStyle w:val="PlainText"/>
        <w:rPr>
          <w:rFonts w:cs="Arial"/>
          <w:color w:val="auto"/>
          <w:sz w:val="22"/>
          <w:szCs w:val="22"/>
        </w:rPr>
      </w:pPr>
      <w:r>
        <w:rPr>
          <w:rFonts w:cs="Arial"/>
          <w:color w:val="auto"/>
          <w:sz w:val="22"/>
          <w:szCs w:val="22"/>
        </w:rPr>
        <w:t>Cuplinskas observed</w:t>
      </w:r>
      <w:r w:rsidR="00905E18">
        <w:rPr>
          <w:rFonts w:cs="Arial"/>
          <w:color w:val="auto"/>
          <w:sz w:val="22"/>
          <w:szCs w:val="22"/>
        </w:rPr>
        <w:t xml:space="preserve"> that when OSF began working on O</w:t>
      </w:r>
      <w:r w:rsidR="00FA663F">
        <w:rPr>
          <w:rFonts w:cs="Arial"/>
          <w:color w:val="auto"/>
          <w:sz w:val="22"/>
          <w:szCs w:val="22"/>
        </w:rPr>
        <w:t>pen Access, it was an under</w:t>
      </w:r>
      <w:r w:rsidR="00905E18">
        <w:rPr>
          <w:rFonts w:cs="Arial"/>
          <w:color w:val="auto"/>
          <w:sz w:val="22"/>
          <w:szCs w:val="22"/>
        </w:rPr>
        <w:t>developed idea and he hopes that the foundation still has space to pursue project</w:t>
      </w:r>
      <w:r w:rsidR="00307580">
        <w:rPr>
          <w:rFonts w:cs="Arial"/>
          <w:color w:val="auto"/>
          <w:sz w:val="22"/>
          <w:szCs w:val="22"/>
        </w:rPr>
        <w:t>s</w:t>
      </w:r>
      <w:r w:rsidR="00905E18">
        <w:rPr>
          <w:rFonts w:cs="Arial"/>
          <w:color w:val="auto"/>
          <w:sz w:val="22"/>
          <w:szCs w:val="22"/>
        </w:rPr>
        <w:t xml:space="preserve"> like this,</w:t>
      </w:r>
      <w:r w:rsidR="008F0844">
        <w:rPr>
          <w:rFonts w:cs="Arial"/>
          <w:color w:val="auto"/>
          <w:sz w:val="22"/>
          <w:szCs w:val="22"/>
        </w:rPr>
        <w:t xml:space="preserve"> </w:t>
      </w:r>
      <w:r w:rsidR="00905E18">
        <w:rPr>
          <w:rFonts w:cs="Arial"/>
          <w:color w:val="auto"/>
          <w:sz w:val="22"/>
          <w:szCs w:val="22"/>
        </w:rPr>
        <w:t>which aren’t “super fl</w:t>
      </w:r>
      <w:r w:rsidR="00F65797">
        <w:rPr>
          <w:rFonts w:cs="Arial"/>
          <w:color w:val="auto"/>
          <w:sz w:val="22"/>
          <w:szCs w:val="22"/>
        </w:rPr>
        <w:t xml:space="preserve">eshed out”, to see where they lead. </w:t>
      </w:r>
      <w:r w:rsidR="00905E18">
        <w:rPr>
          <w:rFonts w:cs="Arial"/>
          <w:color w:val="auto"/>
          <w:sz w:val="22"/>
          <w:szCs w:val="22"/>
        </w:rPr>
        <w:t>Stone indicated that “part of the reason I’m trying to encourage general support with people we have thick relationships with is because it enab</w:t>
      </w:r>
      <w:r w:rsidR="00470625">
        <w:rPr>
          <w:rFonts w:cs="Arial"/>
          <w:color w:val="auto"/>
          <w:sz w:val="22"/>
          <w:szCs w:val="22"/>
        </w:rPr>
        <w:t>les things like this to happen (</w:t>
      </w:r>
      <w:r w:rsidR="008F0844">
        <w:rPr>
          <w:rFonts w:cs="Arial"/>
          <w:color w:val="auto"/>
          <w:sz w:val="22"/>
          <w:szCs w:val="22"/>
        </w:rPr>
        <w:t xml:space="preserve">i.e. </w:t>
      </w:r>
      <w:r w:rsidR="00905E18">
        <w:rPr>
          <w:rFonts w:cs="Arial"/>
          <w:color w:val="auto"/>
          <w:sz w:val="22"/>
          <w:szCs w:val="22"/>
        </w:rPr>
        <w:t>the i</w:t>
      </w:r>
      <w:r w:rsidR="00470625">
        <w:rPr>
          <w:rFonts w:cs="Arial"/>
          <w:color w:val="auto"/>
          <w:sz w:val="22"/>
          <w:szCs w:val="22"/>
        </w:rPr>
        <w:t>nteresting underdeveloped ideas)</w:t>
      </w:r>
      <w:r w:rsidR="00307580">
        <w:rPr>
          <w:rFonts w:cs="Arial"/>
          <w:color w:val="auto"/>
          <w:sz w:val="22"/>
          <w:szCs w:val="22"/>
        </w:rPr>
        <w:t>. If you can move a lot</w:t>
      </w:r>
      <w:r w:rsidR="00905E18">
        <w:rPr>
          <w:rFonts w:cs="Arial"/>
          <w:color w:val="auto"/>
          <w:sz w:val="22"/>
          <w:szCs w:val="22"/>
        </w:rPr>
        <w:t xml:space="preserve"> of money to organizations that you have strong relationships with, there is a lot of playfulness in that relationship. Projects that emerge from tha</w:t>
      </w:r>
      <w:r w:rsidR="00470625">
        <w:rPr>
          <w:rFonts w:cs="Arial"/>
          <w:color w:val="auto"/>
          <w:sz w:val="22"/>
          <w:szCs w:val="22"/>
        </w:rPr>
        <w:t>t will attract more people</w:t>
      </w:r>
      <w:r w:rsidR="00905E18">
        <w:rPr>
          <w:rFonts w:cs="Arial"/>
          <w:color w:val="auto"/>
          <w:sz w:val="22"/>
          <w:szCs w:val="22"/>
        </w:rPr>
        <w:t xml:space="preserve">. </w:t>
      </w:r>
      <w:r w:rsidR="008F0844">
        <w:rPr>
          <w:rFonts w:cs="Arial"/>
          <w:color w:val="auto"/>
          <w:sz w:val="22"/>
          <w:szCs w:val="22"/>
        </w:rPr>
        <w:t>Staff seem to</w:t>
      </w:r>
      <w:r w:rsidR="00470625">
        <w:rPr>
          <w:rFonts w:cs="Arial"/>
          <w:color w:val="auto"/>
          <w:sz w:val="22"/>
          <w:szCs w:val="22"/>
        </w:rPr>
        <w:t xml:space="preserve"> view general </w:t>
      </w:r>
      <w:r w:rsidR="008F0844">
        <w:rPr>
          <w:rFonts w:cs="Arial"/>
          <w:color w:val="auto"/>
          <w:sz w:val="22"/>
          <w:szCs w:val="22"/>
        </w:rPr>
        <w:t>support as losing power</w:t>
      </w:r>
      <w:r w:rsidR="00905E18">
        <w:rPr>
          <w:rFonts w:cs="Arial"/>
          <w:color w:val="auto"/>
          <w:sz w:val="22"/>
          <w:szCs w:val="22"/>
        </w:rPr>
        <w:t xml:space="preserve">, but it’s not, or at least </w:t>
      </w:r>
      <w:r w:rsidR="005D71E2">
        <w:rPr>
          <w:rFonts w:cs="Arial"/>
          <w:color w:val="auto"/>
          <w:sz w:val="22"/>
          <w:szCs w:val="22"/>
        </w:rPr>
        <w:t xml:space="preserve">it </w:t>
      </w:r>
      <w:r w:rsidR="00905E18">
        <w:rPr>
          <w:rFonts w:cs="Arial"/>
          <w:color w:val="auto"/>
          <w:sz w:val="22"/>
          <w:szCs w:val="22"/>
        </w:rPr>
        <w:t>shouldn’t be.”</w:t>
      </w:r>
    </w:p>
    <w:p w:rsidR="00905E18" w:rsidRDefault="00905E18" w:rsidP="0074018B">
      <w:pPr>
        <w:pStyle w:val="PlainText"/>
        <w:rPr>
          <w:rFonts w:cs="Arial"/>
          <w:color w:val="auto"/>
          <w:sz w:val="22"/>
          <w:szCs w:val="22"/>
        </w:rPr>
      </w:pPr>
    </w:p>
    <w:p w:rsidR="00A8537E" w:rsidRPr="00A8537E" w:rsidRDefault="00470625" w:rsidP="00A8537E">
      <w:pPr>
        <w:pStyle w:val="PlainText"/>
        <w:rPr>
          <w:rFonts w:cs="Arial"/>
          <w:color w:val="auto"/>
          <w:sz w:val="22"/>
          <w:szCs w:val="22"/>
          <w:u w:val="single"/>
        </w:rPr>
      </w:pPr>
      <w:r>
        <w:rPr>
          <w:rFonts w:cs="Arial"/>
          <w:color w:val="auto"/>
          <w:sz w:val="22"/>
          <w:szCs w:val="22"/>
          <w:u w:val="single"/>
        </w:rPr>
        <w:t>Open Educational Resources</w:t>
      </w:r>
    </w:p>
    <w:p w:rsidR="00A8537E" w:rsidRDefault="00A8537E" w:rsidP="00A8537E">
      <w:pPr>
        <w:pStyle w:val="PlainText"/>
        <w:rPr>
          <w:rFonts w:cs="Arial"/>
          <w:color w:val="auto"/>
          <w:sz w:val="22"/>
          <w:szCs w:val="22"/>
        </w:rPr>
      </w:pPr>
      <w:r>
        <w:rPr>
          <w:rFonts w:cs="Arial"/>
          <w:color w:val="auto"/>
          <w:sz w:val="22"/>
          <w:szCs w:val="22"/>
        </w:rPr>
        <w:t xml:space="preserve">The discussion focused on Open Access to research materials with the result that there was little time for questions on our work to support Open Educational Resources </w:t>
      </w:r>
      <w:r w:rsidR="005D71E2">
        <w:rPr>
          <w:rFonts w:cs="Arial"/>
          <w:color w:val="auto"/>
          <w:sz w:val="22"/>
          <w:szCs w:val="22"/>
        </w:rPr>
        <w:t xml:space="preserve">(OER) </w:t>
      </w:r>
      <w:r>
        <w:rPr>
          <w:rFonts w:cs="Arial"/>
          <w:color w:val="auto"/>
          <w:sz w:val="22"/>
          <w:szCs w:val="22"/>
        </w:rPr>
        <w:t xml:space="preserve">by advocating for public access to publicly funded educational materials. Hugh McLean indicated that he was supportive of the strategy of working in target countries to support OER awareness raising, community building, and advocacy. </w:t>
      </w:r>
    </w:p>
    <w:p w:rsidR="00A8537E" w:rsidRDefault="00A8537E" w:rsidP="0074018B">
      <w:pPr>
        <w:pStyle w:val="PlainText"/>
        <w:rPr>
          <w:rFonts w:cs="Arial"/>
          <w:color w:val="auto"/>
          <w:sz w:val="22"/>
          <w:szCs w:val="22"/>
        </w:rPr>
      </w:pPr>
    </w:p>
    <w:p w:rsidR="00A8537E" w:rsidRPr="00A8537E" w:rsidRDefault="00A8537E" w:rsidP="0074018B">
      <w:pPr>
        <w:pStyle w:val="PlainText"/>
        <w:rPr>
          <w:rFonts w:cs="Arial"/>
          <w:color w:val="auto"/>
          <w:sz w:val="22"/>
          <w:szCs w:val="22"/>
          <w:u w:val="single"/>
        </w:rPr>
      </w:pPr>
      <w:r w:rsidRPr="00A8537E">
        <w:rPr>
          <w:rFonts w:cs="Arial"/>
          <w:color w:val="auto"/>
          <w:sz w:val="22"/>
          <w:szCs w:val="22"/>
          <w:u w:val="single"/>
        </w:rPr>
        <w:t>Final comments</w:t>
      </w:r>
    </w:p>
    <w:p w:rsidR="00905E18" w:rsidRDefault="00905E18" w:rsidP="0074018B">
      <w:pPr>
        <w:pStyle w:val="PlainText"/>
        <w:rPr>
          <w:rFonts w:cs="Arial"/>
          <w:color w:val="auto"/>
          <w:sz w:val="22"/>
          <w:szCs w:val="22"/>
        </w:rPr>
      </w:pPr>
      <w:r>
        <w:rPr>
          <w:rFonts w:cs="Arial"/>
          <w:color w:val="auto"/>
          <w:sz w:val="22"/>
          <w:szCs w:val="22"/>
        </w:rPr>
        <w:t xml:space="preserve">In closing, </w:t>
      </w:r>
      <w:r w:rsidR="00084541">
        <w:rPr>
          <w:rFonts w:cs="Arial"/>
          <w:color w:val="auto"/>
          <w:sz w:val="22"/>
          <w:szCs w:val="22"/>
        </w:rPr>
        <w:t xml:space="preserve">Stone indicated that he understands the work </w:t>
      </w:r>
      <w:r w:rsidR="00470625">
        <w:rPr>
          <w:rFonts w:cs="Arial"/>
          <w:color w:val="auto"/>
          <w:sz w:val="22"/>
          <w:szCs w:val="22"/>
        </w:rPr>
        <w:t>and Hagemann</w:t>
      </w:r>
      <w:r w:rsidR="00084541">
        <w:rPr>
          <w:rFonts w:cs="Arial"/>
          <w:color w:val="auto"/>
          <w:sz w:val="22"/>
          <w:szCs w:val="22"/>
        </w:rPr>
        <w:t xml:space="preserve"> </w:t>
      </w:r>
      <w:r w:rsidR="00FA663F">
        <w:rPr>
          <w:rFonts w:cs="Arial"/>
          <w:color w:val="auto"/>
          <w:sz w:val="22"/>
          <w:szCs w:val="22"/>
        </w:rPr>
        <w:t>acknowledged</w:t>
      </w:r>
      <w:r w:rsidR="00084541">
        <w:rPr>
          <w:rFonts w:cs="Arial"/>
          <w:color w:val="auto"/>
          <w:sz w:val="22"/>
          <w:szCs w:val="22"/>
        </w:rPr>
        <w:t xml:space="preserve"> that she understands the funding mechanism.  In addition, </w:t>
      </w:r>
      <w:proofErr w:type="spellStart"/>
      <w:r w:rsidR="008F0844" w:rsidRPr="0074018B">
        <w:rPr>
          <w:rFonts w:cs="Arial"/>
          <w:color w:val="auto"/>
          <w:sz w:val="22"/>
          <w:szCs w:val="22"/>
        </w:rPr>
        <w:t>R</w:t>
      </w:r>
      <w:r w:rsidR="008F0844">
        <w:rPr>
          <w:rFonts w:cs="Arial"/>
          <w:color w:val="auto"/>
          <w:sz w:val="22"/>
          <w:szCs w:val="22"/>
        </w:rPr>
        <w:t>é</w:t>
      </w:r>
      <w:r w:rsidR="008F0844" w:rsidRPr="0074018B">
        <w:rPr>
          <w:rFonts w:cs="Arial"/>
          <w:color w:val="auto"/>
          <w:sz w:val="22"/>
          <w:szCs w:val="22"/>
        </w:rPr>
        <w:t>v</w:t>
      </w:r>
      <w:proofErr w:type="spellEnd"/>
      <w:r>
        <w:rPr>
          <w:rFonts w:cs="Arial"/>
          <w:color w:val="auto"/>
          <w:sz w:val="22"/>
          <w:szCs w:val="22"/>
        </w:rPr>
        <w:t xml:space="preserve"> suggested that </w:t>
      </w:r>
      <w:r w:rsidR="00084541">
        <w:rPr>
          <w:rFonts w:cs="Arial"/>
          <w:color w:val="auto"/>
          <w:sz w:val="22"/>
          <w:szCs w:val="22"/>
        </w:rPr>
        <w:t>other</w:t>
      </w:r>
      <w:r w:rsidR="00307580">
        <w:rPr>
          <w:rFonts w:cs="Arial"/>
          <w:color w:val="auto"/>
          <w:sz w:val="22"/>
          <w:szCs w:val="22"/>
        </w:rPr>
        <w:t xml:space="preserve"> OSF</w:t>
      </w:r>
      <w:r w:rsidR="00084541">
        <w:rPr>
          <w:rFonts w:cs="Arial"/>
          <w:color w:val="auto"/>
          <w:sz w:val="22"/>
          <w:szCs w:val="22"/>
        </w:rPr>
        <w:t xml:space="preserve"> Global B</w:t>
      </w:r>
      <w:r>
        <w:rPr>
          <w:rFonts w:cs="Arial"/>
          <w:color w:val="auto"/>
          <w:sz w:val="22"/>
          <w:szCs w:val="22"/>
        </w:rPr>
        <w:t>oard me</w:t>
      </w:r>
      <w:r w:rsidR="00470625">
        <w:rPr>
          <w:rFonts w:cs="Arial"/>
          <w:color w:val="auto"/>
          <w:sz w:val="22"/>
          <w:szCs w:val="22"/>
        </w:rPr>
        <w:t xml:space="preserve">mbers </w:t>
      </w:r>
      <w:r w:rsidR="00307580">
        <w:rPr>
          <w:rFonts w:cs="Arial"/>
          <w:color w:val="auto"/>
          <w:sz w:val="22"/>
          <w:szCs w:val="22"/>
        </w:rPr>
        <w:t xml:space="preserve">should </w:t>
      </w:r>
      <w:r w:rsidR="00470625">
        <w:rPr>
          <w:rFonts w:cs="Arial"/>
          <w:color w:val="auto"/>
          <w:sz w:val="22"/>
          <w:szCs w:val="22"/>
        </w:rPr>
        <w:t xml:space="preserve">be invited to </w:t>
      </w:r>
      <w:r w:rsidR="00FA663F">
        <w:rPr>
          <w:rFonts w:cs="Arial"/>
          <w:color w:val="auto"/>
          <w:sz w:val="22"/>
          <w:szCs w:val="22"/>
        </w:rPr>
        <w:t xml:space="preserve">participate in </w:t>
      </w:r>
      <w:r>
        <w:rPr>
          <w:rFonts w:cs="Arial"/>
          <w:color w:val="auto"/>
          <w:sz w:val="22"/>
          <w:szCs w:val="22"/>
        </w:rPr>
        <w:t>portfolio reviews as discussants and not merely review</w:t>
      </w:r>
      <w:r w:rsidR="00084541">
        <w:rPr>
          <w:rFonts w:cs="Arial"/>
          <w:color w:val="auto"/>
          <w:sz w:val="22"/>
          <w:szCs w:val="22"/>
        </w:rPr>
        <w:t>ers</w:t>
      </w:r>
      <w:r>
        <w:rPr>
          <w:rFonts w:cs="Arial"/>
          <w:color w:val="auto"/>
          <w:sz w:val="22"/>
          <w:szCs w:val="22"/>
        </w:rPr>
        <w:t>, as he gained an appreciation for the portfolio review</w:t>
      </w:r>
      <w:r w:rsidR="00FA663F">
        <w:rPr>
          <w:rFonts w:cs="Arial"/>
          <w:color w:val="auto"/>
          <w:sz w:val="22"/>
          <w:szCs w:val="22"/>
        </w:rPr>
        <w:t xml:space="preserve"> process</w:t>
      </w:r>
      <w:r>
        <w:rPr>
          <w:rFonts w:cs="Arial"/>
          <w:color w:val="auto"/>
          <w:sz w:val="22"/>
          <w:szCs w:val="22"/>
        </w:rPr>
        <w:t xml:space="preserve"> from </w:t>
      </w:r>
      <w:r w:rsidR="00F97759">
        <w:rPr>
          <w:rFonts w:cs="Arial"/>
          <w:color w:val="auto"/>
          <w:sz w:val="22"/>
          <w:szCs w:val="22"/>
        </w:rPr>
        <w:t>his direct participation</w:t>
      </w:r>
      <w:r w:rsidR="00307580">
        <w:rPr>
          <w:rFonts w:cs="Arial"/>
          <w:color w:val="auto"/>
          <w:sz w:val="22"/>
          <w:szCs w:val="22"/>
        </w:rPr>
        <w:t xml:space="preserve">. </w:t>
      </w:r>
    </w:p>
    <w:p w:rsidR="00905E18" w:rsidRDefault="00905E18" w:rsidP="0074018B">
      <w:pPr>
        <w:pStyle w:val="PlainText"/>
        <w:rPr>
          <w:rFonts w:cs="Arial"/>
          <w:color w:val="auto"/>
          <w:sz w:val="22"/>
          <w:szCs w:val="22"/>
        </w:rPr>
      </w:pPr>
    </w:p>
    <w:p w:rsidR="0096577D" w:rsidRPr="0074018B" w:rsidRDefault="0096577D">
      <w:pPr>
        <w:rPr>
          <w:rFonts w:ascii="Cambria" w:hAnsi="Cambria"/>
        </w:rPr>
      </w:pPr>
    </w:p>
    <w:sectPr w:rsidR="0096577D" w:rsidRPr="0074018B" w:rsidSect="005B7668">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AC7" w:rsidRDefault="00745AC7" w:rsidP="005B7668">
      <w:pPr>
        <w:spacing w:after="0" w:line="240" w:lineRule="auto"/>
      </w:pPr>
      <w:r>
        <w:separator/>
      </w:r>
    </w:p>
  </w:endnote>
  <w:endnote w:type="continuationSeparator" w:id="0">
    <w:p w:rsidR="00745AC7" w:rsidRDefault="00745AC7" w:rsidP="005B76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7350348"/>
      <w:docPartObj>
        <w:docPartGallery w:val="Page Numbers (Bottom of Page)"/>
        <w:docPartUnique/>
      </w:docPartObj>
    </w:sdtPr>
    <w:sdtEndPr>
      <w:rPr>
        <w:noProof/>
      </w:rPr>
    </w:sdtEndPr>
    <w:sdtContent>
      <w:p w:rsidR="005B7668" w:rsidRDefault="005B7668">
        <w:pPr>
          <w:pStyle w:val="Footer"/>
          <w:jc w:val="right"/>
        </w:pPr>
        <w:r>
          <w:fldChar w:fldCharType="begin"/>
        </w:r>
        <w:r>
          <w:instrText xml:space="preserve"> PAGE   \* MERGEFORMAT </w:instrText>
        </w:r>
        <w:r>
          <w:fldChar w:fldCharType="separate"/>
        </w:r>
        <w:r w:rsidR="003731E1">
          <w:rPr>
            <w:noProof/>
          </w:rPr>
          <w:t>3</w:t>
        </w:r>
        <w:r>
          <w:rPr>
            <w:noProof/>
          </w:rPr>
          <w:fldChar w:fldCharType="end"/>
        </w:r>
      </w:p>
    </w:sdtContent>
  </w:sdt>
  <w:p w:rsidR="005B7668" w:rsidRDefault="005B76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AC7" w:rsidRDefault="00745AC7" w:rsidP="005B7668">
      <w:pPr>
        <w:spacing w:after="0" w:line="240" w:lineRule="auto"/>
      </w:pPr>
      <w:r>
        <w:separator/>
      </w:r>
    </w:p>
  </w:footnote>
  <w:footnote w:type="continuationSeparator" w:id="0">
    <w:p w:rsidR="00745AC7" w:rsidRDefault="00745AC7" w:rsidP="005B766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18B"/>
    <w:rsid w:val="00004B78"/>
    <w:rsid w:val="00043912"/>
    <w:rsid w:val="00084541"/>
    <w:rsid w:val="00090CB5"/>
    <w:rsid w:val="001050DE"/>
    <w:rsid w:val="001113FD"/>
    <w:rsid w:val="001F0F8C"/>
    <w:rsid w:val="002439F5"/>
    <w:rsid w:val="002D5B30"/>
    <w:rsid w:val="00307580"/>
    <w:rsid w:val="003731E1"/>
    <w:rsid w:val="003C48AE"/>
    <w:rsid w:val="00470625"/>
    <w:rsid w:val="00475A5A"/>
    <w:rsid w:val="005106AC"/>
    <w:rsid w:val="00566CF2"/>
    <w:rsid w:val="005B7668"/>
    <w:rsid w:val="005D71E2"/>
    <w:rsid w:val="00612800"/>
    <w:rsid w:val="006522AA"/>
    <w:rsid w:val="006921C9"/>
    <w:rsid w:val="006E3A95"/>
    <w:rsid w:val="00734725"/>
    <w:rsid w:val="0074018B"/>
    <w:rsid w:val="00745AC7"/>
    <w:rsid w:val="00791E79"/>
    <w:rsid w:val="00797FB2"/>
    <w:rsid w:val="008817BD"/>
    <w:rsid w:val="008C6FE7"/>
    <w:rsid w:val="008E2C0E"/>
    <w:rsid w:val="008F0844"/>
    <w:rsid w:val="008F1EA3"/>
    <w:rsid w:val="00905E18"/>
    <w:rsid w:val="00916A94"/>
    <w:rsid w:val="0096577D"/>
    <w:rsid w:val="00A8537E"/>
    <w:rsid w:val="00A9047F"/>
    <w:rsid w:val="00A90F8A"/>
    <w:rsid w:val="00AB483F"/>
    <w:rsid w:val="00AC727E"/>
    <w:rsid w:val="00AE0D50"/>
    <w:rsid w:val="00BD70A1"/>
    <w:rsid w:val="00C665DA"/>
    <w:rsid w:val="00CA6D68"/>
    <w:rsid w:val="00CB449E"/>
    <w:rsid w:val="00D21769"/>
    <w:rsid w:val="00D34608"/>
    <w:rsid w:val="00D40A85"/>
    <w:rsid w:val="00DB3BB6"/>
    <w:rsid w:val="00DB6033"/>
    <w:rsid w:val="00DB646A"/>
    <w:rsid w:val="00E322CD"/>
    <w:rsid w:val="00E65A47"/>
    <w:rsid w:val="00EA220B"/>
    <w:rsid w:val="00ED7F44"/>
    <w:rsid w:val="00EF6043"/>
    <w:rsid w:val="00F65797"/>
    <w:rsid w:val="00F97759"/>
    <w:rsid w:val="00FA663F"/>
    <w:rsid w:val="00FA68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74018B"/>
    <w:pPr>
      <w:spacing w:after="0" w:line="240" w:lineRule="auto"/>
    </w:pPr>
    <w:rPr>
      <w:rFonts w:ascii="Arial" w:hAnsi="Arial"/>
      <w:color w:val="1F497D" w:themeColor="text2"/>
      <w:sz w:val="20"/>
      <w:szCs w:val="21"/>
    </w:rPr>
  </w:style>
  <w:style w:type="character" w:customStyle="1" w:styleId="PlainTextChar">
    <w:name w:val="Plain Text Char"/>
    <w:basedOn w:val="DefaultParagraphFont"/>
    <w:link w:val="PlainText"/>
    <w:uiPriority w:val="99"/>
    <w:semiHidden/>
    <w:rsid w:val="0074018B"/>
    <w:rPr>
      <w:rFonts w:ascii="Arial" w:hAnsi="Arial"/>
      <w:color w:val="1F497D" w:themeColor="text2"/>
      <w:sz w:val="20"/>
      <w:szCs w:val="21"/>
    </w:rPr>
  </w:style>
  <w:style w:type="paragraph" w:styleId="BalloonText">
    <w:name w:val="Balloon Text"/>
    <w:basedOn w:val="Normal"/>
    <w:link w:val="BalloonTextChar"/>
    <w:uiPriority w:val="99"/>
    <w:semiHidden/>
    <w:unhideWhenUsed/>
    <w:rsid w:val="00DB60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6033"/>
    <w:rPr>
      <w:rFonts w:ascii="Tahoma" w:hAnsi="Tahoma" w:cs="Tahoma"/>
      <w:sz w:val="16"/>
      <w:szCs w:val="16"/>
    </w:rPr>
  </w:style>
  <w:style w:type="paragraph" w:styleId="Header">
    <w:name w:val="header"/>
    <w:basedOn w:val="Normal"/>
    <w:link w:val="HeaderChar"/>
    <w:uiPriority w:val="99"/>
    <w:unhideWhenUsed/>
    <w:rsid w:val="005B76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7668"/>
  </w:style>
  <w:style w:type="paragraph" w:styleId="Footer">
    <w:name w:val="footer"/>
    <w:basedOn w:val="Normal"/>
    <w:link w:val="FooterChar"/>
    <w:uiPriority w:val="99"/>
    <w:unhideWhenUsed/>
    <w:rsid w:val="005B76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766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74018B"/>
    <w:pPr>
      <w:spacing w:after="0" w:line="240" w:lineRule="auto"/>
    </w:pPr>
    <w:rPr>
      <w:rFonts w:ascii="Arial" w:hAnsi="Arial"/>
      <w:color w:val="1F497D" w:themeColor="text2"/>
      <w:sz w:val="20"/>
      <w:szCs w:val="21"/>
    </w:rPr>
  </w:style>
  <w:style w:type="character" w:customStyle="1" w:styleId="PlainTextChar">
    <w:name w:val="Plain Text Char"/>
    <w:basedOn w:val="DefaultParagraphFont"/>
    <w:link w:val="PlainText"/>
    <w:uiPriority w:val="99"/>
    <w:semiHidden/>
    <w:rsid w:val="0074018B"/>
    <w:rPr>
      <w:rFonts w:ascii="Arial" w:hAnsi="Arial"/>
      <w:color w:val="1F497D" w:themeColor="text2"/>
      <w:sz w:val="20"/>
      <w:szCs w:val="21"/>
    </w:rPr>
  </w:style>
  <w:style w:type="paragraph" w:styleId="BalloonText">
    <w:name w:val="Balloon Text"/>
    <w:basedOn w:val="Normal"/>
    <w:link w:val="BalloonTextChar"/>
    <w:uiPriority w:val="99"/>
    <w:semiHidden/>
    <w:unhideWhenUsed/>
    <w:rsid w:val="00DB60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6033"/>
    <w:rPr>
      <w:rFonts w:ascii="Tahoma" w:hAnsi="Tahoma" w:cs="Tahoma"/>
      <w:sz w:val="16"/>
      <w:szCs w:val="16"/>
    </w:rPr>
  </w:style>
  <w:style w:type="paragraph" w:styleId="Header">
    <w:name w:val="header"/>
    <w:basedOn w:val="Normal"/>
    <w:link w:val="HeaderChar"/>
    <w:uiPriority w:val="99"/>
    <w:unhideWhenUsed/>
    <w:rsid w:val="005B76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7668"/>
  </w:style>
  <w:style w:type="paragraph" w:styleId="Footer">
    <w:name w:val="footer"/>
    <w:basedOn w:val="Normal"/>
    <w:link w:val="FooterChar"/>
    <w:uiPriority w:val="99"/>
    <w:unhideWhenUsed/>
    <w:rsid w:val="005B76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76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798178">
      <w:bodyDiv w:val="1"/>
      <w:marLeft w:val="0"/>
      <w:marRight w:val="0"/>
      <w:marTop w:val="0"/>
      <w:marBottom w:val="0"/>
      <w:divBdr>
        <w:top w:val="none" w:sz="0" w:space="0" w:color="auto"/>
        <w:left w:val="none" w:sz="0" w:space="0" w:color="auto"/>
        <w:bottom w:val="none" w:sz="0" w:space="0" w:color="auto"/>
        <w:right w:val="none" w:sz="0" w:space="0" w:color="auto"/>
      </w:divBdr>
    </w:div>
    <w:div w:id="772749118">
      <w:bodyDiv w:val="1"/>
      <w:marLeft w:val="0"/>
      <w:marRight w:val="0"/>
      <w:marTop w:val="0"/>
      <w:marBottom w:val="0"/>
      <w:divBdr>
        <w:top w:val="none" w:sz="0" w:space="0" w:color="auto"/>
        <w:left w:val="none" w:sz="0" w:space="0" w:color="auto"/>
        <w:bottom w:val="none" w:sz="0" w:space="0" w:color="auto"/>
        <w:right w:val="none" w:sz="0" w:space="0" w:color="auto"/>
      </w:divBdr>
    </w:div>
    <w:div w:id="1830630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A79FE7-5C77-45D7-B1DF-B040CA472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1597</Words>
  <Characters>8405</Characters>
  <Application>Microsoft Office Word</Application>
  <DocSecurity>4</DocSecurity>
  <Lines>120</Lines>
  <Paragraphs>25</Paragraphs>
  <ScaleCrop>false</ScaleCrop>
  <HeadingPairs>
    <vt:vector size="2" baseType="variant">
      <vt:variant>
        <vt:lpstr>Title</vt:lpstr>
      </vt:variant>
      <vt:variant>
        <vt:i4>1</vt:i4>
      </vt:variant>
    </vt:vector>
  </HeadingPairs>
  <TitlesOfParts>
    <vt:vector size="1" baseType="lpstr">
      <vt:lpstr/>
    </vt:vector>
  </TitlesOfParts>
  <Company>OSI</Company>
  <LinksUpToDate>false</LinksUpToDate>
  <CharactersWithSpaces>9977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Hagemann</dc:creator>
  <cp:lastModifiedBy>Daphne Panayotatos</cp:lastModifiedBy>
  <cp:revision>2</cp:revision>
  <cp:lastPrinted>2014-09-24T19:07:00Z</cp:lastPrinted>
  <dcterms:created xsi:type="dcterms:W3CDTF">2014-09-29T16:18:00Z</dcterms:created>
  <dcterms:modified xsi:type="dcterms:W3CDTF">2014-09-29T16:18:00Z</dcterms:modified>
</cp:coreProperties>
</file>